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2396C4" w14:textId="77777777" w:rsidR="00EF51E2" w:rsidRDefault="00EF51E2" w:rsidP="00164A96">
      <w:pPr>
        <w:autoSpaceDE w:val="0"/>
        <w:autoSpaceDN w:val="0"/>
        <w:adjustRightInd w:val="0"/>
        <w:rPr>
          <w:rFonts w:ascii="Arial" w:hAnsi="Arial" w:cs="Arial"/>
          <w:b/>
          <w:bCs/>
          <w:color w:val="000000"/>
          <w:spacing w:val="10"/>
          <w:sz w:val="28"/>
          <w:szCs w:val="28"/>
        </w:rPr>
      </w:pPr>
      <w:bookmarkStart w:id="0" w:name="_GoBack"/>
      <w:bookmarkEnd w:id="0"/>
    </w:p>
    <w:p w14:paraId="3C5BAF8D" w14:textId="77777777" w:rsidR="00EF51E2" w:rsidRDefault="00EF51E2" w:rsidP="00164A96">
      <w:pPr>
        <w:autoSpaceDE w:val="0"/>
        <w:autoSpaceDN w:val="0"/>
        <w:adjustRightInd w:val="0"/>
        <w:rPr>
          <w:rFonts w:ascii="Arial" w:hAnsi="Arial" w:cs="Arial"/>
          <w:b/>
          <w:bCs/>
          <w:color w:val="000000"/>
          <w:spacing w:val="10"/>
          <w:sz w:val="28"/>
          <w:szCs w:val="28"/>
        </w:rPr>
      </w:pPr>
    </w:p>
    <w:p w14:paraId="246A7F9A" w14:textId="77777777" w:rsidR="00164A96" w:rsidRPr="004F0E7B" w:rsidRDefault="001061C2" w:rsidP="00164A96">
      <w:pPr>
        <w:autoSpaceDE w:val="0"/>
        <w:autoSpaceDN w:val="0"/>
        <w:adjustRightInd w:val="0"/>
        <w:rPr>
          <w:rFonts w:ascii="Arial" w:hAnsi="Arial" w:cs="Arial"/>
          <w:b/>
          <w:bCs/>
          <w:color w:val="000000"/>
          <w:spacing w:val="10"/>
          <w:sz w:val="28"/>
          <w:szCs w:val="28"/>
        </w:rPr>
      </w:pPr>
      <w:r>
        <w:rPr>
          <w:rFonts w:ascii="Arial" w:hAnsi="Arial" w:cs="Arial"/>
          <w:b/>
          <w:bCs/>
          <w:color w:val="000000"/>
          <w:spacing w:val="10"/>
          <w:sz w:val="28"/>
          <w:szCs w:val="28"/>
        </w:rPr>
        <w:t>69</w:t>
      </w:r>
      <w:r w:rsidR="00164A96">
        <w:rPr>
          <w:rFonts w:ascii="Arial" w:hAnsi="Arial" w:cs="Arial"/>
          <w:b/>
          <w:bCs/>
          <w:color w:val="000000"/>
          <w:spacing w:val="10"/>
          <w:sz w:val="28"/>
          <w:szCs w:val="28"/>
        </w:rPr>
        <w:t>. Vernissage der WITTENSTEIN SE:</w:t>
      </w:r>
    </w:p>
    <w:p w14:paraId="24AE0672" w14:textId="77777777" w:rsidR="00164A96" w:rsidRPr="005D196C" w:rsidRDefault="00EF51E2" w:rsidP="00164A96">
      <w:pPr>
        <w:autoSpaceDE w:val="0"/>
        <w:autoSpaceDN w:val="0"/>
        <w:adjustRightInd w:val="0"/>
        <w:rPr>
          <w:rFonts w:ascii="Arial" w:hAnsi="Arial" w:cs="Arial"/>
          <w:b/>
          <w:bCs/>
          <w:color w:val="000000"/>
          <w:spacing w:val="10"/>
          <w:sz w:val="32"/>
          <w:szCs w:val="32"/>
        </w:rPr>
      </w:pPr>
      <w:r>
        <w:rPr>
          <w:rFonts w:ascii="Arial" w:hAnsi="Arial" w:cs="Arial"/>
          <w:b/>
          <w:bCs/>
          <w:color w:val="000000"/>
          <w:spacing w:val="10"/>
          <w:sz w:val="32"/>
          <w:szCs w:val="32"/>
        </w:rPr>
        <w:t>„</w:t>
      </w:r>
      <w:r w:rsidR="001061C2">
        <w:rPr>
          <w:rFonts w:ascii="Arial" w:hAnsi="Arial" w:cs="Arial"/>
          <w:b/>
          <w:bCs/>
          <w:color w:val="000000"/>
          <w:spacing w:val="10"/>
          <w:sz w:val="32"/>
          <w:szCs w:val="32"/>
        </w:rPr>
        <w:t>Damokles</w:t>
      </w:r>
      <w:r>
        <w:rPr>
          <w:rFonts w:ascii="Arial" w:hAnsi="Arial" w:cs="Arial"/>
          <w:b/>
          <w:bCs/>
          <w:color w:val="000000"/>
          <w:spacing w:val="10"/>
          <w:sz w:val="32"/>
          <w:szCs w:val="32"/>
        </w:rPr>
        <w:t>“</w:t>
      </w:r>
    </w:p>
    <w:p w14:paraId="433A128A" w14:textId="77777777" w:rsidR="00164A96" w:rsidRDefault="00164A96" w:rsidP="00164A96">
      <w:pPr>
        <w:autoSpaceDE w:val="0"/>
        <w:autoSpaceDN w:val="0"/>
        <w:adjustRightInd w:val="0"/>
        <w:spacing w:line="260" w:lineRule="exact"/>
        <w:jc w:val="center"/>
        <w:rPr>
          <w:rFonts w:ascii="Arial" w:hAnsi="Arial" w:cs="Arial"/>
          <w:b/>
          <w:bCs/>
          <w:i/>
          <w:color w:val="000000"/>
          <w:spacing w:val="10"/>
          <w:sz w:val="20"/>
          <w:szCs w:val="20"/>
        </w:rPr>
      </w:pPr>
    </w:p>
    <w:p w14:paraId="25E60AC8" w14:textId="77777777" w:rsidR="00164A96" w:rsidRPr="0037218D" w:rsidRDefault="00164A96" w:rsidP="00164A96">
      <w:pPr>
        <w:tabs>
          <w:tab w:val="left" w:pos="5386"/>
        </w:tabs>
        <w:autoSpaceDE w:val="0"/>
        <w:autoSpaceDN w:val="0"/>
        <w:adjustRightInd w:val="0"/>
        <w:spacing w:line="260" w:lineRule="exact"/>
        <w:rPr>
          <w:rFonts w:ascii="Arial" w:hAnsi="Arial" w:cs="Arial"/>
          <w:b/>
          <w:bCs/>
          <w:i/>
          <w:color w:val="000000"/>
          <w:spacing w:val="10"/>
          <w:sz w:val="20"/>
          <w:szCs w:val="20"/>
        </w:rPr>
      </w:pPr>
      <w:r>
        <w:rPr>
          <w:rFonts w:ascii="Arial" w:hAnsi="Arial" w:cs="Arial"/>
          <w:b/>
          <w:bCs/>
          <w:color w:val="000000"/>
          <w:spacing w:val="10"/>
          <w:sz w:val="20"/>
          <w:szCs w:val="20"/>
        </w:rPr>
        <w:t>Vernissage</w:t>
      </w:r>
      <w:r w:rsidR="004E2A5E">
        <w:rPr>
          <w:rFonts w:ascii="Arial" w:hAnsi="Arial" w:cs="Arial"/>
          <w:b/>
          <w:bCs/>
          <w:color w:val="000000"/>
          <w:spacing w:val="10"/>
          <w:sz w:val="20"/>
          <w:szCs w:val="20"/>
        </w:rPr>
        <w:t xml:space="preserve"> </w:t>
      </w:r>
      <w:r w:rsidR="00E64621">
        <w:rPr>
          <w:rFonts w:ascii="Arial" w:hAnsi="Arial" w:cs="Arial"/>
          <w:b/>
          <w:bCs/>
          <w:color w:val="000000"/>
          <w:spacing w:val="10"/>
          <w:sz w:val="20"/>
          <w:szCs w:val="20"/>
        </w:rPr>
        <w:t>mit Werken von Udo Jae</w:t>
      </w:r>
      <w:r w:rsidR="001061C2">
        <w:rPr>
          <w:rFonts w:ascii="Arial" w:hAnsi="Arial" w:cs="Arial"/>
          <w:b/>
          <w:bCs/>
          <w:color w:val="000000"/>
          <w:spacing w:val="10"/>
          <w:sz w:val="20"/>
          <w:szCs w:val="20"/>
        </w:rPr>
        <w:t>ger</w:t>
      </w:r>
      <w:r w:rsidR="00F668DC">
        <w:rPr>
          <w:rFonts w:ascii="Arial" w:hAnsi="Arial" w:cs="Arial"/>
          <w:b/>
          <w:bCs/>
          <w:color w:val="000000"/>
          <w:spacing w:val="10"/>
          <w:sz w:val="20"/>
          <w:szCs w:val="20"/>
        </w:rPr>
        <w:t xml:space="preserve"> </w:t>
      </w:r>
      <w:r w:rsidR="001061C2">
        <w:rPr>
          <w:rFonts w:ascii="Arial" w:hAnsi="Arial" w:cs="Arial"/>
          <w:b/>
          <w:bCs/>
          <w:color w:val="000000"/>
          <w:spacing w:val="10"/>
          <w:sz w:val="20"/>
          <w:szCs w:val="20"/>
        </w:rPr>
        <w:t>am Freitag, 12. April 2019</w:t>
      </w:r>
      <w:r>
        <w:rPr>
          <w:rFonts w:ascii="Arial" w:hAnsi="Arial" w:cs="Arial"/>
          <w:b/>
          <w:bCs/>
          <w:color w:val="000000"/>
          <w:spacing w:val="10"/>
          <w:sz w:val="20"/>
          <w:szCs w:val="20"/>
        </w:rPr>
        <w:t xml:space="preserve">, 19 </w:t>
      </w:r>
      <w:r w:rsidRPr="004F0E7B">
        <w:rPr>
          <w:rFonts w:ascii="Arial" w:hAnsi="Arial" w:cs="Arial"/>
          <w:b/>
          <w:bCs/>
          <w:color w:val="000000"/>
          <w:spacing w:val="10"/>
          <w:sz w:val="20"/>
          <w:szCs w:val="20"/>
        </w:rPr>
        <w:t>U</w:t>
      </w:r>
      <w:r w:rsidR="006D79B9">
        <w:rPr>
          <w:rFonts w:ascii="Arial" w:hAnsi="Arial" w:cs="Arial"/>
          <w:b/>
          <w:bCs/>
          <w:color w:val="000000"/>
          <w:spacing w:val="10"/>
          <w:sz w:val="20"/>
          <w:szCs w:val="20"/>
        </w:rPr>
        <w:t>hr</w:t>
      </w:r>
      <w:r w:rsidRPr="004F0E7B">
        <w:rPr>
          <w:rFonts w:ascii="Arial" w:hAnsi="Arial" w:cs="Arial"/>
          <w:b/>
          <w:bCs/>
          <w:color w:val="000000"/>
          <w:spacing w:val="10"/>
          <w:sz w:val="20"/>
          <w:szCs w:val="20"/>
        </w:rPr>
        <w:t xml:space="preserve"> </w:t>
      </w:r>
    </w:p>
    <w:p w14:paraId="05385B8C" w14:textId="77777777" w:rsidR="00164A96" w:rsidRPr="004F0E7B" w:rsidRDefault="00164A96" w:rsidP="00164A96">
      <w:pPr>
        <w:autoSpaceDE w:val="0"/>
        <w:autoSpaceDN w:val="0"/>
        <w:adjustRightInd w:val="0"/>
        <w:spacing w:line="260" w:lineRule="exact"/>
        <w:jc w:val="center"/>
        <w:rPr>
          <w:rFonts w:ascii="Arial" w:hAnsi="Arial" w:cs="Arial"/>
          <w:b/>
          <w:bCs/>
          <w:color w:val="000000"/>
          <w:spacing w:val="10"/>
          <w:sz w:val="20"/>
          <w:szCs w:val="20"/>
        </w:rPr>
      </w:pPr>
    </w:p>
    <w:p w14:paraId="5E1CC8DF" w14:textId="77777777" w:rsidR="00164A96" w:rsidRDefault="00164A96" w:rsidP="00164A96">
      <w:pPr>
        <w:autoSpaceDE w:val="0"/>
        <w:autoSpaceDN w:val="0"/>
        <w:adjustRightInd w:val="0"/>
        <w:spacing w:line="260" w:lineRule="exact"/>
        <w:rPr>
          <w:rFonts w:ascii="Arial" w:hAnsi="Arial" w:cs="Arial"/>
          <w:b/>
          <w:bCs/>
          <w:color w:val="000000"/>
          <w:spacing w:val="10"/>
          <w:sz w:val="20"/>
          <w:szCs w:val="20"/>
        </w:rPr>
      </w:pPr>
    </w:p>
    <w:p w14:paraId="11530A00" w14:textId="77777777" w:rsidR="006402A3" w:rsidRDefault="006402A3" w:rsidP="006402A3">
      <w:pPr>
        <w:autoSpaceDE w:val="0"/>
        <w:autoSpaceDN w:val="0"/>
        <w:adjustRightInd w:val="0"/>
        <w:spacing w:line="260" w:lineRule="exact"/>
        <w:rPr>
          <w:rFonts w:ascii="Arial" w:hAnsi="Arial" w:cs="Arial"/>
          <w:b/>
          <w:bCs/>
          <w:color w:val="000000"/>
          <w:spacing w:val="10"/>
          <w:sz w:val="20"/>
          <w:szCs w:val="20"/>
        </w:rPr>
      </w:pPr>
      <w:r>
        <w:rPr>
          <w:rFonts w:ascii="Arial" w:hAnsi="Arial" w:cs="Arial"/>
          <w:b/>
          <w:bCs/>
          <w:color w:val="000000"/>
          <w:spacing w:val="10"/>
          <w:sz w:val="20"/>
          <w:szCs w:val="20"/>
        </w:rPr>
        <w:t xml:space="preserve">„Damokles“ – das Symbol </w:t>
      </w:r>
      <w:r w:rsidR="000713C9">
        <w:rPr>
          <w:rFonts w:ascii="Arial" w:hAnsi="Arial" w:cs="Arial"/>
          <w:b/>
          <w:bCs/>
          <w:color w:val="000000"/>
          <w:spacing w:val="10"/>
          <w:sz w:val="20"/>
          <w:szCs w:val="20"/>
        </w:rPr>
        <w:t xml:space="preserve">schlechthin für </w:t>
      </w:r>
      <w:r w:rsidR="004E00E4">
        <w:rPr>
          <w:rFonts w:ascii="Arial" w:hAnsi="Arial" w:cs="Arial"/>
          <w:b/>
          <w:bCs/>
          <w:color w:val="000000"/>
          <w:spacing w:val="10"/>
          <w:sz w:val="20"/>
          <w:szCs w:val="20"/>
        </w:rPr>
        <w:t>drohendes Unheil</w:t>
      </w:r>
      <w:r>
        <w:rPr>
          <w:rFonts w:ascii="Arial" w:hAnsi="Arial" w:cs="Arial"/>
          <w:b/>
          <w:bCs/>
          <w:color w:val="000000"/>
          <w:spacing w:val="10"/>
          <w:sz w:val="20"/>
          <w:szCs w:val="20"/>
        </w:rPr>
        <w:t xml:space="preserve"> –</w:t>
      </w:r>
      <w:r w:rsidR="000713C9">
        <w:rPr>
          <w:rFonts w:ascii="Arial" w:hAnsi="Arial" w:cs="Arial"/>
          <w:b/>
          <w:bCs/>
          <w:color w:val="000000"/>
          <w:spacing w:val="10"/>
          <w:sz w:val="20"/>
          <w:szCs w:val="20"/>
        </w:rPr>
        <w:t xml:space="preserve"> thematisiert und interpretiert </w:t>
      </w:r>
      <w:r w:rsidR="00C127B3">
        <w:rPr>
          <w:rFonts w:ascii="Arial" w:hAnsi="Arial" w:cs="Arial"/>
          <w:b/>
          <w:bCs/>
          <w:color w:val="000000"/>
          <w:spacing w:val="10"/>
          <w:sz w:val="20"/>
          <w:szCs w:val="20"/>
        </w:rPr>
        <w:t xml:space="preserve">der Maler Udo </w:t>
      </w:r>
      <w:r w:rsidR="00C127B3" w:rsidRPr="00E64621">
        <w:rPr>
          <w:rFonts w:ascii="Arial" w:hAnsi="Arial" w:cs="Arial"/>
          <w:b/>
          <w:bCs/>
          <w:spacing w:val="10"/>
          <w:sz w:val="20"/>
          <w:szCs w:val="20"/>
        </w:rPr>
        <w:t>Jae</w:t>
      </w:r>
      <w:r>
        <w:rPr>
          <w:rFonts w:ascii="Arial" w:hAnsi="Arial" w:cs="Arial"/>
          <w:b/>
          <w:bCs/>
          <w:color w:val="000000"/>
          <w:spacing w:val="10"/>
          <w:sz w:val="20"/>
          <w:szCs w:val="20"/>
        </w:rPr>
        <w:t xml:space="preserve">ger </w:t>
      </w:r>
      <w:r w:rsidR="000713C9">
        <w:rPr>
          <w:rFonts w:ascii="Arial" w:hAnsi="Arial" w:cs="Arial"/>
          <w:b/>
          <w:bCs/>
          <w:color w:val="000000"/>
          <w:spacing w:val="10"/>
          <w:sz w:val="20"/>
          <w:szCs w:val="20"/>
        </w:rPr>
        <w:t xml:space="preserve">postmodern </w:t>
      </w:r>
      <w:r>
        <w:rPr>
          <w:rFonts w:ascii="Arial" w:hAnsi="Arial" w:cs="Arial"/>
          <w:b/>
          <w:bCs/>
          <w:color w:val="000000"/>
          <w:spacing w:val="10"/>
          <w:sz w:val="20"/>
          <w:szCs w:val="20"/>
        </w:rPr>
        <w:t xml:space="preserve">bei der 69. WITTENSTEIN-Vernissage am Freitag, 12. April 2019, </w:t>
      </w:r>
      <w:r w:rsidR="00EF1AD8" w:rsidRPr="006402A3">
        <w:rPr>
          <w:rFonts w:ascii="Arial" w:hAnsi="Arial" w:cs="Arial"/>
          <w:b/>
          <w:bCs/>
          <w:color w:val="000000"/>
          <w:spacing w:val="10"/>
          <w:sz w:val="20"/>
          <w:szCs w:val="20"/>
        </w:rPr>
        <w:t>19 Uhr,</w:t>
      </w:r>
      <w:r w:rsidR="00EF1AD8" w:rsidRPr="001061C2">
        <w:rPr>
          <w:rFonts w:ascii="Arial" w:hAnsi="Arial" w:cs="Arial"/>
          <w:b/>
          <w:bCs/>
          <w:i/>
          <w:color w:val="000000"/>
          <w:spacing w:val="10"/>
          <w:sz w:val="20"/>
          <w:szCs w:val="20"/>
        </w:rPr>
        <w:t xml:space="preserve"> </w:t>
      </w:r>
      <w:r w:rsidR="00EF1AD8" w:rsidRPr="006402A3">
        <w:rPr>
          <w:rFonts w:ascii="Arial" w:hAnsi="Arial" w:cs="Arial"/>
          <w:b/>
          <w:bCs/>
          <w:color w:val="000000"/>
          <w:spacing w:val="10"/>
          <w:sz w:val="20"/>
          <w:szCs w:val="20"/>
        </w:rPr>
        <w:t>im Atrium des Untern</w:t>
      </w:r>
      <w:r>
        <w:rPr>
          <w:rFonts w:ascii="Arial" w:hAnsi="Arial" w:cs="Arial"/>
          <w:b/>
          <w:bCs/>
          <w:color w:val="000000"/>
          <w:spacing w:val="10"/>
          <w:sz w:val="20"/>
          <w:szCs w:val="20"/>
        </w:rPr>
        <w:t>ehmens in Igersheim-Harthausen.</w:t>
      </w:r>
    </w:p>
    <w:p w14:paraId="39B3668F" w14:textId="77777777" w:rsidR="006402A3" w:rsidRDefault="006402A3" w:rsidP="006402A3">
      <w:pPr>
        <w:autoSpaceDE w:val="0"/>
        <w:autoSpaceDN w:val="0"/>
        <w:adjustRightInd w:val="0"/>
        <w:spacing w:line="260" w:lineRule="exact"/>
        <w:rPr>
          <w:rFonts w:ascii="Arial" w:hAnsi="Arial" w:cs="Arial"/>
          <w:b/>
          <w:bCs/>
          <w:color w:val="000000"/>
          <w:spacing w:val="10"/>
          <w:sz w:val="20"/>
          <w:szCs w:val="20"/>
        </w:rPr>
      </w:pPr>
    </w:p>
    <w:p w14:paraId="32725D82" w14:textId="77777777" w:rsidR="006402A3" w:rsidRDefault="006402A3" w:rsidP="006402A3">
      <w:pPr>
        <w:autoSpaceDE w:val="0"/>
        <w:autoSpaceDN w:val="0"/>
        <w:adjustRightInd w:val="0"/>
        <w:spacing w:line="260" w:lineRule="exact"/>
        <w:rPr>
          <w:rFonts w:ascii="Arial" w:hAnsi="Arial" w:cs="Arial"/>
          <w:b/>
          <w:bCs/>
          <w:color w:val="000000"/>
          <w:spacing w:val="10"/>
          <w:sz w:val="20"/>
          <w:szCs w:val="20"/>
        </w:rPr>
      </w:pPr>
    </w:p>
    <w:p w14:paraId="687A0ABB" w14:textId="77777777" w:rsidR="006402A3" w:rsidRDefault="005B5C49" w:rsidP="006402A3">
      <w:pPr>
        <w:pStyle w:val="Textkrper"/>
        <w:spacing w:line="253" w:lineRule="auto"/>
        <w:ind w:right="111"/>
        <w:jc w:val="left"/>
        <w:rPr>
          <w:rFonts w:eastAsiaTheme="minorHAnsi" w:cs="Arial"/>
          <w:bCs/>
          <w:color w:val="000000"/>
          <w:spacing w:val="10"/>
          <w:sz w:val="20"/>
          <w:lang w:eastAsia="en-US"/>
        </w:rPr>
      </w:pPr>
      <w:r>
        <w:rPr>
          <w:rFonts w:eastAsiaTheme="minorHAnsi" w:cs="Arial"/>
          <w:bCs/>
          <w:color w:val="000000"/>
          <w:spacing w:val="10"/>
          <w:sz w:val="20"/>
          <w:lang w:eastAsia="en-US"/>
        </w:rPr>
        <w:t>1948 in</w:t>
      </w:r>
      <w:r w:rsidR="00C127B3">
        <w:rPr>
          <w:rFonts w:eastAsiaTheme="minorHAnsi" w:cs="Arial"/>
          <w:bCs/>
          <w:color w:val="000000"/>
          <w:spacing w:val="10"/>
          <w:sz w:val="20"/>
          <w:lang w:eastAsia="en-US"/>
        </w:rPr>
        <w:t xml:space="preserve"> Köln geboren, betrachtet Udo J</w:t>
      </w:r>
      <w:r w:rsidR="00C127B3" w:rsidRPr="00E64621">
        <w:rPr>
          <w:rFonts w:eastAsiaTheme="minorHAnsi" w:cs="Arial"/>
          <w:bCs/>
          <w:spacing w:val="10"/>
          <w:sz w:val="20"/>
          <w:lang w:eastAsia="en-US"/>
        </w:rPr>
        <w:t>ae</w:t>
      </w:r>
      <w:r>
        <w:rPr>
          <w:rFonts w:eastAsiaTheme="minorHAnsi" w:cs="Arial"/>
          <w:bCs/>
          <w:color w:val="000000"/>
          <w:spacing w:val="10"/>
          <w:sz w:val="20"/>
          <w:lang w:eastAsia="en-US"/>
        </w:rPr>
        <w:t xml:space="preserve">ger </w:t>
      </w:r>
      <w:r w:rsidR="006402A3">
        <w:rPr>
          <w:rFonts w:eastAsiaTheme="minorHAnsi" w:cs="Arial"/>
          <w:bCs/>
          <w:color w:val="000000"/>
          <w:spacing w:val="10"/>
          <w:sz w:val="20"/>
          <w:lang w:eastAsia="en-US"/>
        </w:rPr>
        <w:t xml:space="preserve">in seinen Gemälden </w:t>
      </w:r>
      <w:r w:rsidR="006402A3" w:rsidRPr="006402A3">
        <w:rPr>
          <w:rFonts w:eastAsiaTheme="minorHAnsi" w:cs="Arial"/>
          <w:bCs/>
          <w:color w:val="000000"/>
          <w:spacing w:val="10"/>
          <w:sz w:val="20"/>
          <w:lang w:eastAsia="en-US"/>
        </w:rPr>
        <w:t>Bedrängung, Bedrohung</w:t>
      </w:r>
      <w:r w:rsidR="006402A3">
        <w:rPr>
          <w:rFonts w:eastAsiaTheme="minorHAnsi" w:cs="Arial"/>
          <w:bCs/>
          <w:color w:val="000000"/>
          <w:spacing w:val="10"/>
          <w:sz w:val="20"/>
          <w:lang w:eastAsia="en-US"/>
        </w:rPr>
        <w:t xml:space="preserve"> und </w:t>
      </w:r>
      <w:r w:rsidR="006402A3" w:rsidRPr="006402A3">
        <w:rPr>
          <w:rFonts w:eastAsiaTheme="minorHAnsi" w:cs="Arial"/>
          <w:bCs/>
          <w:color w:val="000000"/>
          <w:spacing w:val="10"/>
          <w:sz w:val="20"/>
          <w:lang w:eastAsia="en-US"/>
        </w:rPr>
        <w:t xml:space="preserve">auch Aufdringlichkeit, der </w:t>
      </w:r>
      <w:r w:rsidR="006402A3">
        <w:rPr>
          <w:rFonts w:eastAsiaTheme="minorHAnsi" w:cs="Arial"/>
          <w:bCs/>
          <w:color w:val="000000"/>
          <w:spacing w:val="10"/>
          <w:sz w:val="20"/>
          <w:lang w:eastAsia="en-US"/>
        </w:rPr>
        <w:t>w</w:t>
      </w:r>
      <w:r w:rsidR="006402A3" w:rsidRPr="006402A3">
        <w:rPr>
          <w:rFonts w:eastAsiaTheme="minorHAnsi" w:cs="Arial"/>
          <w:bCs/>
          <w:color w:val="000000"/>
          <w:spacing w:val="10"/>
          <w:sz w:val="20"/>
          <w:lang w:eastAsia="en-US"/>
        </w:rPr>
        <w:t xml:space="preserve">ir </w:t>
      </w:r>
      <w:r w:rsidR="006402A3">
        <w:rPr>
          <w:rFonts w:eastAsiaTheme="minorHAnsi" w:cs="Arial"/>
          <w:bCs/>
          <w:color w:val="000000"/>
          <w:spacing w:val="10"/>
          <w:sz w:val="20"/>
          <w:lang w:eastAsia="en-US"/>
        </w:rPr>
        <w:t xml:space="preserve">im Alltag immer wieder </w:t>
      </w:r>
      <w:r w:rsidR="006402A3" w:rsidRPr="006402A3">
        <w:rPr>
          <w:rFonts w:eastAsiaTheme="minorHAnsi" w:cs="Arial"/>
          <w:bCs/>
          <w:color w:val="000000"/>
          <w:spacing w:val="10"/>
          <w:sz w:val="20"/>
          <w:lang w:eastAsia="en-US"/>
        </w:rPr>
        <w:t>ausgesetzt sind</w:t>
      </w:r>
      <w:r>
        <w:rPr>
          <w:rFonts w:eastAsiaTheme="minorHAnsi" w:cs="Arial"/>
          <w:bCs/>
          <w:color w:val="000000"/>
          <w:spacing w:val="10"/>
          <w:sz w:val="20"/>
          <w:lang w:eastAsia="en-US"/>
        </w:rPr>
        <w:t>.</w:t>
      </w:r>
      <w:r w:rsidR="006402A3">
        <w:rPr>
          <w:rFonts w:eastAsiaTheme="minorHAnsi" w:cs="Arial"/>
          <w:bCs/>
          <w:color w:val="000000"/>
          <w:spacing w:val="10"/>
          <w:sz w:val="20"/>
          <w:lang w:eastAsia="en-US"/>
        </w:rPr>
        <w:t xml:space="preserve"> Sein künstlerischer </w:t>
      </w:r>
      <w:r w:rsidR="006402A3" w:rsidRPr="006402A3">
        <w:rPr>
          <w:rFonts w:eastAsiaTheme="minorHAnsi" w:cs="Arial"/>
          <w:bCs/>
          <w:color w:val="000000"/>
          <w:spacing w:val="10"/>
          <w:sz w:val="20"/>
          <w:lang w:eastAsia="en-US"/>
        </w:rPr>
        <w:t xml:space="preserve">Blick auf diese Realität bedingt </w:t>
      </w:r>
      <w:r>
        <w:rPr>
          <w:rFonts w:eastAsiaTheme="minorHAnsi" w:cs="Arial"/>
          <w:bCs/>
          <w:color w:val="000000"/>
          <w:spacing w:val="10"/>
          <w:sz w:val="20"/>
          <w:lang w:eastAsia="en-US"/>
        </w:rPr>
        <w:t xml:space="preserve">für ihn </w:t>
      </w:r>
      <w:r w:rsidR="006402A3" w:rsidRPr="006402A3">
        <w:rPr>
          <w:rFonts w:eastAsiaTheme="minorHAnsi" w:cs="Arial"/>
          <w:bCs/>
          <w:color w:val="000000"/>
          <w:spacing w:val="10"/>
          <w:sz w:val="20"/>
          <w:lang w:eastAsia="en-US"/>
        </w:rPr>
        <w:t xml:space="preserve">folgerichtig ein realistisches Konzept, das mit </w:t>
      </w:r>
      <w:r w:rsidR="006402A3">
        <w:rPr>
          <w:rFonts w:eastAsiaTheme="minorHAnsi" w:cs="Arial"/>
          <w:bCs/>
          <w:color w:val="000000"/>
          <w:spacing w:val="10"/>
          <w:sz w:val="20"/>
          <w:lang w:eastAsia="en-US"/>
        </w:rPr>
        <w:t>F</w:t>
      </w:r>
      <w:r w:rsidR="006402A3" w:rsidRPr="006402A3">
        <w:rPr>
          <w:rFonts w:eastAsiaTheme="minorHAnsi" w:cs="Arial"/>
          <w:bCs/>
          <w:color w:val="000000"/>
          <w:spacing w:val="10"/>
          <w:sz w:val="20"/>
          <w:lang w:eastAsia="en-US"/>
        </w:rPr>
        <w:t>otos und individueller Symbolik arbeitet.</w:t>
      </w:r>
      <w:r w:rsidR="006402A3">
        <w:rPr>
          <w:rFonts w:eastAsiaTheme="minorHAnsi" w:cs="Arial"/>
          <w:bCs/>
          <w:color w:val="000000"/>
          <w:spacing w:val="10"/>
          <w:sz w:val="20"/>
          <w:lang w:eastAsia="en-US"/>
        </w:rPr>
        <w:t xml:space="preserve"> </w:t>
      </w:r>
      <w:r w:rsidR="006402A3" w:rsidRPr="006402A3">
        <w:rPr>
          <w:rFonts w:eastAsiaTheme="minorHAnsi" w:cs="Arial"/>
          <w:bCs/>
          <w:color w:val="000000"/>
          <w:spacing w:val="10"/>
          <w:sz w:val="20"/>
          <w:lang w:eastAsia="en-US"/>
        </w:rPr>
        <w:t xml:space="preserve">Die Ausstellung </w:t>
      </w:r>
      <w:r>
        <w:rPr>
          <w:rFonts w:eastAsiaTheme="minorHAnsi" w:cs="Arial"/>
          <w:bCs/>
          <w:color w:val="000000"/>
          <w:spacing w:val="10"/>
          <w:sz w:val="20"/>
          <w:lang w:eastAsia="en-US"/>
        </w:rPr>
        <w:t xml:space="preserve">bei </w:t>
      </w:r>
      <w:r w:rsidR="006402A3">
        <w:rPr>
          <w:rFonts w:eastAsiaTheme="minorHAnsi" w:cs="Arial"/>
          <w:bCs/>
          <w:color w:val="000000"/>
          <w:spacing w:val="10"/>
          <w:sz w:val="20"/>
          <w:lang w:eastAsia="en-US"/>
        </w:rPr>
        <w:t xml:space="preserve">WITTENSTEIN </w:t>
      </w:r>
      <w:r>
        <w:rPr>
          <w:rFonts w:eastAsiaTheme="minorHAnsi" w:cs="Arial"/>
          <w:bCs/>
          <w:color w:val="000000"/>
          <w:spacing w:val="10"/>
          <w:sz w:val="20"/>
          <w:lang w:eastAsia="en-US"/>
        </w:rPr>
        <w:t xml:space="preserve">hat er ergänzt um einige </w:t>
      </w:r>
      <w:r w:rsidR="006402A3" w:rsidRPr="006402A3">
        <w:rPr>
          <w:rFonts w:eastAsiaTheme="minorHAnsi" w:cs="Arial"/>
          <w:bCs/>
          <w:color w:val="000000"/>
          <w:spacing w:val="10"/>
          <w:sz w:val="20"/>
          <w:lang w:eastAsia="en-US"/>
        </w:rPr>
        <w:t xml:space="preserve">wenige Einzelbeispiele in </w:t>
      </w:r>
      <w:r>
        <w:rPr>
          <w:rFonts w:eastAsiaTheme="minorHAnsi" w:cs="Arial"/>
          <w:bCs/>
          <w:color w:val="000000"/>
          <w:spacing w:val="10"/>
          <w:sz w:val="20"/>
          <w:lang w:eastAsia="en-US"/>
        </w:rPr>
        <w:t xml:space="preserve">seine </w:t>
      </w:r>
      <w:r w:rsidR="006402A3" w:rsidRPr="006402A3">
        <w:rPr>
          <w:rFonts w:eastAsiaTheme="minorHAnsi" w:cs="Arial"/>
          <w:bCs/>
          <w:color w:val="000000"/>
          <w:spacing w:val="10"/>
          <w:sz w:val="20"/>
          <w:lang w:eastAsia="en-US"/>
        </w:rPr>
        <w:t>weitere</w:t>
      </w:r>
      <w:r>
        <w:rPr>
          <w:rFonts w:eastAsiaTheme="minorHAnsi" w:cs="Arial"/>
          <w:bCs/>
          <w:color w:val="000000"/>
          <w:spacing w:val="10"/>
          <w:sz w:val="20"/>
          <w:lang w:eastAsia="en-US"/>
        </w:rPr>
        <w:t>n</w:t>
      </w:r>
      <w:r w:rsidR="006402A3" w:rsidRPr="006402A3">
        <w:rPr>
          <w:rFonts w:eastAsiaTheme="minorHAnsi" w:cs="Arial"/>
          <w:bCs/>
          <w:color w:val="000000"/>
          <w:spacing w:val="10"/>
          <w:sz w:val="20"/>
          <w:lang w:eastAsia="en-US"/>
        </w:rPr>
        <w:t xml:space="preserve"> </w:t>
      </w:r>
      <w:r w:rsidR="000713C9">
        <w:rPr>
          <w:rFonts w:eastAsiaTheme="minorHAnsi" w:cs="Arial"/>
          <w:bCs/>
          <w:color w:val="000000"/>
          <w:spacing w:val="10"/>
          <w:sz w:val="20"/>
          <w:lang w:eastAsia="en-US"/>
        </w:rPr>
        <w:t>Schwerpunktt</w:t>
      </w:r>
      <w:r w:rsidR="006402A3" w:rsidRPr="006402A3">
        <w:rPr>
          <w:rFonts w:eastAsiaTheme="minorHAnsi" w:cs="Arial"/>
          <w:bCs/>
          <w:color w:val="000000"/>
          <w:spacing w:val="10"/>
          <w:sz w:val="20"/>
          <w:lang w:eastAsia="en-US"/>
        </w:rPr>
        <w:t>hemen der letzten drei Jahrzehnte.</w:t>
      </w:r>
    </w:p>
    <w:p w14:paraId="2CFAA537" w14:textId="77777777" w:rsidR="006402A3" w:rsidRDefault="006402A3" w:rsidP="006402A3">
      <w:pPr>
        <w:pStyle w:val="Textkrper"/>
        <w:spacing w:line="253" w:lineRule="auto"/>
        <w:ind w:right="111"/>
        <w:jc w:val="left"/>
        <w:rPr>
          <w:rFonts w:eastAsiaTheme="minorHAnsi" w:cs="Arial"/>
          <w:bCs/>
          <w:color w:val="000000"/>
          <w:spacing w:val="10"/>
          <w:sz w:val="20"/>
          <w:lang w:eastAsia="en-US"/>
        </w:rPr>
      </w:pPr>
    </w:p>
    <w:p w14:paraId="26A0FD6F" w14:textId="77777777" w:rsidR="000713C9" w:rsidRDefault="005B5C49" w:rsidP="000713C9">
      <w:pPr>
        <w:pStyle w:val="Textkrper"/>
        <w:spacing w:line="253" w:lineRule="auto"/>
        <w:ind w:right="111"/>
        <w:jc w:val="left"/>
      </w:pPr>
      <w:r>
        <w:rPr>
          <w:rFonts w:eastAsiaTheme="minorHAnsi" w:cs="Arial"/>
          <w:bCs/>
          <w:color w:val="000000"/>
          <w:spacing w:val="10"/>
          <w:sz w:val="20"/>
          <w:lang w:eastAsia="en-US"/>
        </w:rPr>
        <w:t xml:space="preserve">Der </w:t>
      </w:r>
      <w:r w:rsidR="000713C9" w:rsidRPr="00E64621">
        <w:rPr>
          <w:rFonts w:eastAsiaTheme="minorHAnsi" w:cs="Arial"/>
          <w:bCs/>
          <w:spacing w:val="10"/>
          <w:sz w:val="20"/>
          <w:lang w:eastAsia="en-US"/>
        </w:rPr>
        <w:t xml:space="preserve">heute </w:t>
      </w:r>
      <w:del w:id="1" w:author="Sicka, Nicole" w:date="2019-03-26T13:35:00Z">
        <w:r w:rsidR="000713C9" w:rsidRPr="00E64621" w:rsidDel="00443DB4">
          <w:rPr>
            <w:rFonts w:eastAsiaTheme="minorHAnsi" w:cs="Arial"/>
            <w:bCs/>
            <w:spacing w:val="10"/>
            <w:sz w:val="20"/>
            <w:lang w:eastAsia="en-US"/>
          </w:rPr>
          <w:delText>e</w:delText>
        </w:r>
      </w:del>
      <w:r w:rsidR="000713C9" w:rsidRPr="00E64621">
        <w:rPr>
          <w:rFonts w:eastAsiaTheme="minorHAnsi" w:cs="Arial"/>
          <w:bCs/>
          <w:spacing w:val="10"/>
          <w:sz w:val="20"/>
          <w:lang w:eastAsia="en-US"/>
        </w:rPr>
        <w:t xml:space="preserve">in </w:t>
      </w:r>
      <w:proofErr w:type="spellStart"/>
      <w:r w:rsidR="000713C9" w:rsidRPr="00E64621">
        <w:rPr>
          <w:rFonts w:eastAsiaTheme="minorHAnsi" w:cs="Arial"/>
          <w:bCs/>
          <w:spacing w:val="10"/>
          <w:sz w:val="20"/>
          <w:lang w:eastAsia="en-US"/>
        </w:rPr>
        <w:t>Igersheim</w:t>
      </w:r>
      <w:proofErr w:type="spellEnd"/>
      <w:r w:rsidR="000713C9" w:rsidRPr="00E64621">
        <w:rPr>
          <w:rFonts w:eastAsiaTheme="minorHAnsi" w:cs="Arial"/>
          <w:bCs/>
          <w:spacing w:val="10"/>
          <w:sz w:val="20"/>
          <w:lang w:eastAsia="en-US"/>
        </w:rPr>
        <w:t xml:space="preserve"> lebend</w:t>
      </w:r>
      <w:r w:rsidR="00C127B3" w:rsidRPr="00E64621">
        <w:rPr>
          <w:rFonts w:eastAsiaTheme="minorHAnsi" w:cs="Arial"/>
          <w:bCs/>
          <w:spacing w:val="10"/>
          <w:sz w:val="20"/>
          <w:lang w:eastAsia="en-US"/>
        </w:rPr>
        <w:t>e</w:t>
      </w:r>
      <w:r w:rsidRPr="00E64621">
        <w:rPr>
          <w:rFonts w:eastAsiaTheme="minorHAnsi" w:cs="Arial"/>
          <w:bCs/>
          <w:spacing w:val="10"/>
          <w:sz w:val="20"/>
          <w:lang w:eastAsia="en-US"/>
        </w:rPr>
        <w:t xml:space="preserve"> </w:t>
      </w:r>
      <w:r w:rsidR="000713C9">
        <w:rPr>
          <w:rFonts w:eastAsiaTheme="minorHAnsi" w:cs="Arial"/>
          <w:bCs/>
          <w:color w:val="000000"/>
          <w:spacing w:val="10"/>
          <w:sz w:val="20"/>
          <w:lang w:eastAsia="en-US"/>
        </w:rPr>
        <w:t xml:space="preserve">Künstler </w:t>
      </w:r>
      <w:r>
        <w:rPr>
          <w:rFonts w:eastAsiaTheme="minorHAnsi" w:cs="Arial"/>
          <w:bCs/>
          <w:color w:val="000000"/>
          <w:spacing w:val="10"/>
          <w:sz w:val="20"/>
          <w:lang w:eastAsia="en-US"/>
        </w:rPr>
        <w:t xml:space="preserve">entwickelte </w:t>
      </w:r>
      <w:r w:rsidR="006402A3" w:rsidRPr="006402A3">
        <w:rPr>
          <w:rFonts w:eastAsiaTheme="minorHAnsi" w:cs="Arial"/>
          <w:bCs/>
          <w:color w:val="000000"/>
          <w:spacing w:val="10"/>
          <w:sz w:val="20"/>
          <w:lang w:eastAsia="en-US"/>
        </w:rPr>
        <w:t>schon während der Schulzeit aus dem Erlebnis moderner Kunst ein starkes Interesse an der Malerei. Die Aufnahme an der Kunstakademie Düsseldorf 1970 als Schüler von Beuys, das Studium der Kunstgeschichte und viele Bekanntschaften mit regionalen Bildhauern und Conceptualisten, mit denen er an jährlichen Ausstellungen in Oberhausen teilnahm, erweiterten seinen künstlerischen Horizon</w:t>
      </w:r>
      <w:r w:rsidR="000713C9">
        <w:rPr>
          <w:rFonts w:eastAsiaTheme="minorHAnsi" w:cs="Arial"/>
          <w:bCs/>
          <w:color w:val="000000"/>
          <w:spacing w:val="10"/>
          <w:sz w:val="20"/>
          <w:lang w:eastAsia="en-US"/>
        </w:rPr>
        <w:t>t.</w:t>
      </w:r>
      <w:r w:rsidR="006402A3" w:rsidRPr="006402A3">
        <w:rPr>
          <w:rFonts w:eastAsiaTheme="minorHAnsi" w:cs="Arial"/>
          <w:bCs/>
          <w:color w:val="000000"/>
          <w:spacing w:val="10"/>
          <w:sz w:val="20"/>
          <w:lang w:eastAsia="en-US"/>
        </w:rPr>
        <w:t xml:space="preserve"> Seine Entwicklung in der Malerei blieb aber vollständig autodidaktisch. Dabei ließ er sich von den Alten Meistern, dem Impressionismus und vor allem vom Surrealismus inspirieren. Nach jahrelanger Tätigkeit als Kunstlehrer konnte er sich </w:t>
      </w:r>
      <w:r w:rsidR="00154A50">
        <w:rPr>
          <w:rFonts w:eastAsiaTheme="minorHAnsi" w:cs="Arial"/>
          <w:bCs/>
          <w:color w:val="000000"/>
          <w:spacing w:val="10"/>
          <w:sz w:val="20"/>
          <w:lang w:eastAsia="en-US"/>
        </w:rPr>
        <w:t xml:space="preserve">ab </w:t>
      </w:r>
      <w:r w:rsidR="006402A3" w:rsidRPr="006402A3">
        <w:rPr>
          <w:rFonts w:eastAsiaTheme="minorHAnsi" w:cs="Arial"/>
          <w:bCs/>
          <w:color w:val="000000"/>
          <w:spacing w:val="10"/>
          <w:sz w:val="20"/>
          <w:lang w:eastAsia="en-US"/>
        </w:rPr>
        <w:t>20</w:t>
      </w:r>
      <w:r w:rsidR="000713C9">
        <w:rPr>
          <w:rFonts w:eastAsiaTheme="minorHAnsi" w:cs="Arial"/>
          <w:bCs/>
          <w:color w:val="000000"/>
          <w:spacing w:val="10"/>
          <w:sz w:val="20"/>
          <w:lang w:eastAsia="en-US"/>
        </w:rPr>
        <w:t>1</w:t>
      </w:r>
      <w:r w:rsidR="006402A3" w:rsidRPr="006402A3">
        <w:rPr>
          <w:rFonts w:eastAsiaTheme="minorHAnsi" w:cs="Arial"/>
          <w:bCs/>
          <w:color w:val="000000"/>
          <w:spacing w:val="10"/>
          <w:sz w:val="20"/>
          <w:lang w:eastAsia="en-US"/>
        </w:rPr>
        <w:t>0 endgültig allein der Malerei widmen.</w:t>
      </w:r>
      <w:r w:rsidR="00C127B3">
        <w:rPr>
          <w:rFonts w:eastAsiaTheme="minorHAnsi" w:cs="Arial"/>
          <w:bCs/>
          <w:color w:val="000000"/>
          <w:spacing w:val="10"/>
          <w:sz w:val="20"/>
          <w:lang w:eastAsia="en-US"/>
        </w:rPr>
        <w:t xml:space="preserve"> Seinen Stil nennt Udo J</w:t>
      </w:r>
      <w:r w:rsidR="00C127B3" w:rsidRPr="00E64621">
        <w:rPr>
          <w:rFonts w:eastAsiaTheme="minorHAnsi" w:cs="Arial"/>
          <w:bCs/>
          <w:spacing w:val="10"/>
          <w:sz w:val="20"/>
          <w:lang w:eastAsia="en-US"/>
        </w:rPr>
        <w:t>ae</w:t>
      </w:r>
      <w:r w:rsidR="000713C9">
        <w:rPr>
          <w:rFonts w:eastAsiaTheme="minorHAnsi" w:cs="Arial"/>
          <w:bCs/>
          <w:color w:val="000000"/>
          <w:spacing w:val="10"/>
          <w:sz w:val="20"/>
          <w:lang w:eastAsia="en-US"/>
        </w:rPr>
        <w:t xml:space="preserve">ger selbst „Neo-Stil“, der mit Mitteln des Fotos und </w:t>
      </w:r>
      <w:ins w:id="2" w:author="Sicka, Nicole" w:date="2019-03-26T13:37:00Z">
        <w:r w:rsidR="00443DB4">
          <w:rPr>
            <w:rFonts w:eastAsiaTheme="minorHAnsi" w:cs="Arial"/>
            <w:bCs/>
            <w:color w:val="000000"/>
            <w:spacing w:val="10"/>
            <w:sz w:val="20"/>
            <w:lang w:eastAsia="en-US"/>
          </w:rPr>
          <w:t>d</w:t>
        </w:r>
      </w:ins>
      <w:r w:rsidR="000713C9">
        <w:rPr>
          <w:rFonts w:eastAsiaTheme="minorHAnsi" w:cs="Arial"/>
          <w:bCs/>
          <w:color w:val="000000"/>
          <w:spacing w:val="10"/>
          <w:sz w:val="20"/>
          <w:lang w:eastAsia="en-US"/>
        </w:rPr>
        <w:t>er Symbolik arbeitet.</w:t>
      </w:r>
    </w:p>
    <w:p w14:paraId="0927459F" w14:textId="77777777" w:rsidR="000713C9" w:rsidRDefault="000713C9" w:rsidP="006402A3">
      <w:pPr>
        <w:autoSpaceDE w:val="0"/>
        <w:autoSpaceDN w:val="0"/>
        <w:adjustRightInd w:val="0"/>
        <w:spacing w:line="260" w:lineRule="exact"/>
        <w:rPr>
          <w:rFonts w:ascii="Arial" w:hAnsi="Arial" w:cs="Arial"/>
          <w:b/>
          <w:bCs/>
          <w:color w:val="000000"/>
          <w:spacing w:val="10"/>
          <w:sz w:val="20"/>
          <w:szCs w:val="20"/>
        </w:rPr>
      </w:pPr>
    </w:p>
    <w:p w14:paraId="42A6A460" w14:textId="77777777" w:rsidR="00F20379" w:rsidRDefault="000713C9" w:rsidP="00F20379">
      <w:pPr>
        <w:autoSpaceDE w:val="0"/>
        <w:autoSpaceDN w:val="0"/>
        <w:adjustRightInd w:val="0"/>
        <w:spacing w:line="260" w:lineRule="exact"/>
        <w:rPr>
          <w:rFonts w:ascii="Arial" w:hAnsi="Arial" w:cs="Arial"/>
          <w:bCs/>
          <w:spacing w:val="10"/>
          <w:sz w:val="20"/>
          <w:szCs w:val="20"/>
        </w:rPr>
      </w:pPr>
      <w:r>
        <w:rPr>
          <w:rFonts w:ascii="Arial" w:hAnsi="Arial" w:cs="Arial"/>
          <w:bCs/>
          <w:color w:val="000000"/>
          <w:spacing w:val="10"/>
          <w:sz w:val="20"/>
          <w:szCs w:val="20"/>
        </w:rPr>
        <w:t>Die 69</w:t>
      </w:r>
      <w:r w:rsidR="00164A96" w:rsidRPr="000713C9">
        <w:rPr>
          <w:rFonts w:ascii="Arial" w:hAnsi="Arial" w:cs="Arial"/>
          <w:bCs/>
          <w:color w:val="000000"/>
          <w:spacing w:val="10"/>
          <w:sz w:val="20"/>
          <w:szCs w:val="20"/>
        </w:rPr>
        <w:t xml:space="preserve">. Vernissage der WITTENSTEIN SE wird am Freitag, </w:t>
      </w:r>
      <w:r>
        <w:rPr>
          <w:rFonts w:ascii="Arial" w:hAnsi="Arial" w:cs="Arial"/>
          <w:bCs/>
          <w:color w:val="000000"/>
          <w:spacing w:val="10"/>
          <w:sz w:val="20"/>
          <w:szCs w:val="20"/>
        </w:rPr>
        <w:t>12. April</w:t>
      </w:r>
      <w:r w:rsidR="00164A96" w:rsidRPr="000713C9">
        <w:rPr>
          <w:rFonts w:ascii="Arial" w:hAnsi="Arial" w:cs="Arial"/>
          <w:bCs/>
          <w:color w:val="000000"/>
          <w:spacing w:val="10"/>
          <w:sz w:val="20"/>
          <w:szCs w:val="20"/>
        </w:rPr>
        <w:t xml:space="preserve">, 19.00 Uhr, im Atrium der WITTENSTEIN SE in Igersheim-Harthausen von </w:t>
      </w:r>
      <w:r>
        <w:rPr>
          <w:rFonts w:ascii="Arial" w:hAnsi="Arial" w:cs="Arial"/>
          <w:bCs/>
          <w:color w:val="000000"/>
          <w:spacing w:val="10"/>
          <w:sz w:val="20"/>
          <w:szCs w:val="20"/>
        </w:rPr>
        <w:t xml:space="preserve">Volker Sprenger, Leiter Start-Up Galaxiesysteme </w:t>
      </w:r>
      <w:r w:rsidR="00164A96" w:rsidRPr="000713C9">
        <w:rPr>
          <w:rFonts w:ascii="Arial" w:hAnsi="Arial" w:cs="Arial"/>
          <w:bCs/>
          <w:color w:val="000000"/>
          <w:spacing w:val="10"/>
          <w:sz w:val="20"/>
          <w:szCs w:val="20"/>
        </w:rPr>
        <w:t xml:space="preserve">der WITTENSTEIN SE, eröffnet. </w:t>
      </w:r>
      <w:r w:rsidR="00C127B3" w:rsidRPr="00E64621">
        <w:rPr>
          <w:rFonts w:ascii="Arial" w:hAnsi="Arial" w:cs="Arial"/>
          <w:bCs/>
          <w:spacing w:val="10"/>
          <w:sz w:val="20"/>
          <w:szCs w:val="20"/>
        </w:rPr>
        <w:t>Manuela Michel</w:t>
      </w:r>
      <w:r w:rsidR="00FD6600">
        <w:rPr>
          <w:rFonts w:ascii="Arial" w:hAnsi="Arial" w:cs="Arial"/>
          <w:bCs/>
          <w:spacing w:val="10"/>
          <w:sz w:val="20"/>
          <w:szCs w:val="20"/>
        </w:rPr>
        <w:t>, Freundin des Ehepaars Jaeger,</w:t>
      </w:r>
      <w:r w:rsidR="00C127B3" w:rsidRPr="00E64621">
        <w:rPr>
          <w:rFonts w:ascii="Arial" w:hAnsi="Arial" w:cs="Arial"/>
          <w:bCs/>
          <w:spacing w:val="10"/>
          <w:sz w:val="20"/>
          <w:szCs w:val="20"/>
        </w:rPr>
        <w:t xml:space="preserve"> </w:t>
      </w:r>
      <w:r w:rsidR="00E64621" w:rsidRPr="00E64621">
        <w:rPr>
          <w:rFonts w:ascii="Arial" w:hAnsi="Arial" w:cs="Arial"/>
          <w:bCs/>
          <w:spacing w:val="10"/>
          <w:sz w:val="20"/>
          <w:szCs w:val="20"/>
        </w:rPr>
        <w:t xml:space="preserve">hält die </w:t>
      </w:r>
      <w:r w:rsidR="00C127B3" w:rsidRPr="00E64621">
        <w:rPr>
          <w:rFonts w:ascii="Arial" w:hAnsi="Arial" w:cs="Arial"/>
          <w:bCs/>
          <w:spacing w:val="10"/>
          <w:sz w:val="20"/>
          <w:szCs w:val="20"/>
        </w:rPr>
        <w:t>L</w:t>
      </w:r>
      <w:r w:rsidR="00E64621" w:rsidRPr="00E64621">
        <w:rPr>
          <w:rFonts w:ascii="Arial" w:hAnsi="Arial" w:cs="Arial"/>
          <w:bCs/>
          <w:spacing w:val="10"/>
          <w:sz w:val="20"/>
          <w:szCs w:val="20"/>
        </w:rPr>
        <w:t>audatio</w:t>
      </w:r>
      <w:r w:rsidRPr="00E64621">
        <w:rPr>
          <w:rFonts w:ascii="Arial" w:hAnsi="Arial" w:cs="Arial"/>
          <w:bCs/>
          <w:spacing w:val="10"/>
          <w:sz w:val="20"/>
          <w:szCs w:val="20"/>
        </w:rPr>
        <w:t>.</w:t>
      </w:r>
      <w:r w:rsidR="00A74EBB" w:rsidRPr="00E64621">
        <w:rPr>
          <w:rFonts w:ascii="Arial" w:hAnsi="Arial" w:cs="Arial"/>
          <w:bCs/>
          <w:spacing w:val="10"/>
          <w:sz w:val="20"/>
          <w:szCs w:val="20"/>
        </w:rPr>
        <w:t xml:space="preserve"> </w:t>
      </w:r>
      <w:r w:rsidR="00A74EBB" w:rsidRPr="000713C9">
        <w:rPr>
          <w:rFonts w:ascii="Arial" w:hAnsi="Arial" w:cs="Arial"/>
          <w:bCs/>
          <w:color w:val="000000"/>
          <w:spacing w:val="10"/>
          <w:sz w:val="20"/>
          <w:szCs w:val="20"/>
        </w:rPr>
        <w:t>Für di</w:t>
      </w:r>
      <w:r w:rsidR="00BE1A42" w:rsidRPr="000713C9">
        <w:rPr>
          <w:rFonts w:ascii="Arial" w:hAnsi="Arial" w:cs="Arial"/>
          <w:bCs/>
          <w:color w:val="000000"/>
          <w:spacing w:val="10"/>
          <w:sz w:val="20"/>
          <w:szCs w:val="20"/>
        </w:rPr>
        <w:t xml:space="preserve">e musikalische Umrahmung </w:t>
      </w:r>
      <w:r>
        <w:rPr>
          <w:rFonts w:ascii="Arial" w:hAnsi="Arial" w:cs="Arial"/>
          <w:bCs/>
          <w:color w:val="000000"/>
          <w:spacing w:val="10"/>
          <w:sz w:val="20"/>
          <w:szCs w:val="20"/>
        </w:rPr>
        <w:t>sorgen Stella Spre</w:t>
      </w:r>
      <w:r w:rsidR="00E64621">
        <w:rPr>
          <w:rFonts w:ascii="Arial" w:hAnsi="Arial" w:cs="Arial"/>
          <w:bCs/>
          <w:color w:val="000000"/>
          <w:spacing w:val="10"/>
          <w:sz w:val="20"/>
          <w:szCs w:val="20"/>
        </w:rPr>
        <w:t xml:space="preserve">nger </w:t>
      </w:r>
      <w:r w:rsidR="00E64621" w:rsidRPr="00E64621">
        <w:rPr>
          <w:rFonts w:ascii="Arial" w:hAnsi="Arial" w:cs="Arial"/>
          <w:bCs/>
          <w:spacing w:val="10"/>
          <w:sz w:val="20"/>
          <w:szCs w:val="20"/>
        </w:rPr>
        <w:t>und</w:t>
      </w:r>
      <w:r w:rsidR="00FD6600">
        <w:rPr>
          <w:rFonts w:ascii="Arial" w:hAnsi="Arial" w:cs="Arial"/>
          <w:bCs/>
          <w:color w:val="FF0000"/>
          <w:spacing w:val="10"/>
          <w:sz w:val="20"/>
          <w:szCs w:val="20"/>
        </w:rPr>
        <w:t xml:space="preserve"> </w:t>
      </w:r>
      <w:r w:rsidR="00FD6600" w:rsidRPr="00FD6600">
        <w:rPr>
          <w:rFonts w:ascii="Arial" w:hAnsi="Arial" w:cs="Arial"/>
          <w:bCs/>
          <w:spacing w:val="10"/>
          <w:sz w:val="20"/>
          <w:szCs w:val="20"/>
        </w:rPr>
        <w:t>Laura Nöth</w:t>
      </w:r>
      <w:r w:rsidR="00E64621" w:rsidRPr="00FD6600">
        <w:rPr>
          <w:rFonts w:ascii="Arial" w:hAnsi="Arial" w:cs="Arial"/>
          <w:bCs/>
          <w:spacing w:val="10"/>
          <w:sz w:val="20"/>
          <w:szCs w:val="20"/>
        </w:rPr>
        <w:t xml:space="preserve"> (beide Saxophon). </w:t>
      </w:r>
    </w:p>
    <w:p w14:paraId="0DFCD8E2" w14:textId="77777777" w:rsidR="00F20379" w:rsidRDefault="00F20379" w:rsidP="00F20379">
      <w:pPr>
        <w:autoSpaceDE w:val="0"/>
        <w:autoSpaceDN w:val="0"/>
        <w:adjustRightInd w:val="0"/>
        <w:spacing w:line="260" w:lineRule="exact"/>
        <w:rPr>
          <w:rFonts w:ascii="Arial" w:hAnsi="Arial" w:cs="Arial"/>
          <w:bCs/>
          <w:spacing w:val="10"/>
          <w:sz w:val="20"/>
          <w:szCs w:val="20"/>
        </w:rPr>
      </w:pPr>
    </w:p>
    <w:p w14:paraId="3819200E" w14:textId="77777777" w:rsidR="00164A96" w:rsidRPr="00F20379" w:rsidRDefault="00164A96" w:rsidP="00F20379">
      <w:pPr>
        <w:autoSpaceDE w:val="0"/>
        <w:autoSpaceDN w:val="0"/>
        <w:adjustRightInd w:val="0"/>
        <w:spacing w:line="260" w:lineRule="exact"/>
        <w:rPr>
          <w:rFonts w:ascii="Arial" w:hAnsi="Arial" w:cs="Arial"/>
          <w:bCs/>
          <w:spacing w:val="10"/>
          <w:sz w:val="20"/>
          <w:szCs w:val="20"/>
        </w:rPr>
      </w:pPr>
      <w:r w:rsidRPr="000713C9">
        <w:rPr>
          <w:rFonts w:ascii="Arial" w:hAnsi="Arial" w:cs="Arial"/>
          <w:bCs/>
          <w:color w:val="000000"/>
          <w:spacing w:val="10"/>
          <w:sz w:val="20"/>
          <w:szCs w:val="20"/>
        </w:rPr>
        <w:t>Anmeldungen zur Vernissage nimmt Claud</w:t>
      </w:r>
      <w:r w:rsidR="00077F0A" w:rsidRPr="000713C9">
        <w:rPr>
          <w:rFonts w:ascii="Arial" w:hAnsi="Arial" w:cs="Arial"/>
          <w:bCs/>
          <w:color w:val="000000"/>
          <w:spacing w:val="10"/>
          <w:sz w:val="20"/>
          <w:szCs w:val="20"/>
        </w:rPr>
        <w:t>ia Geier, Tel. 07931 / 493-10642</w:t>
      </w:r>
      <w:r w:rsidRPr="000713C9">
        <w:rPr>
          <w:rFonts w:ascii="Arial" w:hAnsi="Arial" w:cs="Arial"/>
          <w:bCs/>
          <w:color w:val="000000"/>
          <w:spacing w:val="10"/>
          <w:sz w:val="20"/>
          <w:szCs w:val="20"/>
        </w:rPr>
        <w:t xml:space="preserve">, entgegen. Die </w:t>
      </w:r>
      <w:r w:rsidR="00BE1A42" w:rsidRPr="000713C9">
        <w:rPr>
          <w:rFonts w:ascii="Arial" w:hAnsi="Arial" w:cs="Arial"/>
          <w:bCs/>
          <w:color w:val="000000"/>
          <w:spacing w:val="10"/>
          <w:sz w:val="20"/>
          <w:szCs w:val="20"/>
        </w:rPr>
        <w:t>Werke der beiden Künstler</w:t>
      </w:r>
      <w:r w:rsidRPr="000713C9">
        <w:rPr>
          <w:rFonts w:ascii="Arial" w:hAnsi="Arial" w:cs="Arial"/>
          <w:bCs/>
          <w:color w:val="000000"/>
          <w:spacing w:val="10"/>
          <w:sz w:val="20"/>
          <w:szCs w:val="20"/>
        </w:rPr>
        <w:t xml:space="preserve"> können − ebenfalls </w:t>
      </w:r>
      <w:r w:rsidRPr="000713C9">
        <w:rPr>
          <w:rFonts w:ascii="Arial" w:hAnsi="Arial" w:cs="Arial"/>
          <w:bCs/>
          <w:color w:val="000000"/>
          <w:spacing w:val="10"/>
          <w:sz w:val="20"/>
          <w:szCs w:val="20"/>
        </w:rPr>
        <w:lastRenderedPageBreak/>
        <w:t xml:space="preserve">nach telefonischer Voranmeldung – im Anschluss bis </w:t>
      </w:r>
      <w:r w:rsidR="000713C9">
        <w:rPr>
          <w:rFonts w:ascii="Arial" w:hAnsi="Arial" w:cs="Arial"/>
          <w:bCs/>
          <w:color w:val="000000"/>
          <w:spacing w:val="10"/>
          <w:sz w:val="20"/>
          <w:szCs w:val="20"/>
        </w:rPr>
        <w:t>zum Sommer 2019</w:t>
      </w:r>
      <w:r w:rsidR="00BE1A42" w:rsidRPr="000713C9">
        <w:rPr>
          <w:rFonts w:ascii="Arial" w:hAnsi="Arial" w:cs="Arial"/>
          <w:bCs/>
          <w:color w:val="000000"/>
          <w:spacing w:val="10"/>
          <w:sz w:val="20"/>
          <w:szCs w:val="20"/>
        </w:rPr>
        <w:t xml:space="preserve"> </w:t>
      </w:r>
      <w:r w:rsidRPr="000713C9">
        <w:rPr>
          <w:rFonts w:ascii="Arial" w:hAnsi="Arial" w:cs="Arial"/>
          <w:bCs/>
          <w:color w:val="000000"/>
          <w:spacing w:val="10"/>
          <w:sz w:val="20"/>
          <w:szCs w:val="20"/>
        </w:rPr>
        <w:t>im Atrium der WITTENSTEIN SE besichtigt werden.</w:t>
      </w:r>
    </w:p>
    <w:p w14:paraId="36EF9DA4" w14:textId="77777777" w:rsidR="00164A96" w:rsidRPr="001061C2" w:rsidRDefault="00164A96" w:rsidP="00164A96">
      <w:pPr>
        <w:spacing w:line="260" w:lineRule="exact"/>
        <w:rPr>
          <w:rFonts w:ascii="Arial" w:hAnsi="Arial" w:cs="Arial"/>
          <w:bCs/>
          <w:i/>
          <w:color w:val="000000"/>
          <w:spacing w:val="10"/>
          <w:sz w:val="20"/>
          <w:szCs w:val="20"/>
        </w:rPr>
      </w:pPr>
    </w:p>
    <w:p w14:paraId="217F6D47" w14:textId="77777777" w:rsidR="00164A96" w:rsidRPr="000713C9" w:rsidRDefault="00164A96" w:rsidP="00164A96">
      <w:pPr>
        <w:tabs>
          <w:tab w:val="left" w:pos="910"/>
        </w:tabs>
        <w:spacing w:line="260" w:lineRule="exact"/>
        <w:rPr>
          <w:rFonts w:ascii="Arial" w:hAnsi="Arial" w:cs="Arial"/>
          <w:b/>
          <w:bCs/>
          <w:spacing w:val="10"/>
          <w:sz w:val="20"/>
          <w:szCs w:val="20"/>
        </w:rPr>
      </w:pPr>
      <w:r w:rsidRPr="000713C9">
        <w:rPr>
          <w:rFonts w:ascii="Arial" w:hAnsi="Arial" w:cs="Arial"/>
          <w:b/>
          <w:bCs/>
          <w:spacing w:val="10"/>
          <w:sz w:val="20"/>
          <w:szCs w:val="20"/>
        </w:rPr>
        <w:t>Bild</w:t>
      </w:r>
      <w:r w:rsidR="000713C9" w:rsidRPr="000713C9">
        <w:rPr>
          <w:rFonts w:ascii="Arial" w:hAnsi="Arial" w:cs="Arial"/>
          <w:b/>
          <w:bCs/>
          <w:spacing w:val="10"/>
          <w:sz w:val="20"/>
          <w:szCs w:val="20"/>
        </w:rPr>
        <w:t>er</w:t>
      </w:r>
      <w:r w:rsidRPr="000713C9">
        <w:rPr>
          <w:rFonts w:ascii="Arial" w:hAnsi="Arial" w:cs="Arial"/>
          <w:b/>
          <w:bCs/>
          <w:spacing w:val="10"/>
          <w:sz w:val="20"/>
          <w:szCs w:val="20"/>
        </w:rPr>
        <w:t>:</w:t>
      </w:r>
    </w:p>
    <w:p w14:paraId="30900852" w14:textId="77777777" w:rsidR="000713C9" w:rsidRDefault="000713C9" w:rsidP="00164A96">
      <w:pPr>
        <w:tabs>
          <w:tab w:val="left" w:pos="910"/>
        </w:tabs>
        <w:spacing w:line="260" w:lineRule="exact"/>
        <w:rPr>
          <w:rFonts w:ascii="Arial" w:hAnsi="Arial" w:cs="Arial"/>
          <w:bCs/>
          <w:spacing w:val="10"/>
          <w:sz w:val="20"/>
          <w:szCs w:val="20"/>
        </w:rPr>
      </w:pPr>
      <w:r>
        <w:rPr>
          <w:rFonts w:ascii="Arial" w:hAnsi="Arial" w:cs="Arial"/>
          <w:bCs/>
          <w:noProof/>
          <w:spacing w:val="10"/>
          <w:sz w:val="20"/>
          <w:szCs w:val="20"/>
          <w:lang w:eastAsia="de-DE"/>
        </w:rPr>
        <w:drawing>
          <wp:anchor distT="0" distB="0" distL="114300" distR="114300" simplePos="0" relativeHeight="251658240" behindDoc="1" locked="0" layoutInCell="1" allowOverlap="1">
            <wp:simplePos x="0" y="0"/>
            <wp:positionH relativeFrom="margin">
              <wp:align>left</wp:align>
            </wp:positionH>
            <wp:positionV relativeFrom="paragraph">
              <wp:posOffset>46242</wp:posOffset>
            </wp:positionV>
            <wp:extent cx="1770380" cy="586740"/>
            <wp:effectExtent l="0" t="0" r="1270" b="3810"/>
            <wp:wrapTight wrapText="bothSides">
              <wp:wrapPolygon edited="0">
                <wp:start x="0" y="0"/>
                <wp:lineTo x="0" y="21039"/>
                <wp:lineTo x="21383" y="21039"/>
                <wp:lineTo x="21383"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ssen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70380" cy="586740"/>
                    </a:xfrm>
                    <a:prstGeom prst="rect">
                      <a:avLst/>
                    </a:prstGeom>
                  </pic:spPr>
                </pic:pic>
              </a:graphicData>
            </a:graphic>
            <wp14:sizeRelH relativeFrom="margin">
              <wp14:pctWidth>0</wp14:pctWidth>
            </wp14:sizeRelH>
            <wp14:sizeRelV relativeFrom="margin">
              <wp14:pctHeight>0</wp14:pctHeight>
            </wp14:sizeRelV>
          </wp:anchor>
        </w:drawing>
      </w:r>
    </w:p>
    <w:p w14:paraId="209C0F3A" w14:textId="77777777" w:rsidR="000713C9" w:rsidRDefault="000713C9" w:rsidP="00164A96">
      <w:pPr>
        <w:tabs>
          <w:tab w:val="left" w:pos="910"/>
        </w:tabs>
        <w:spacing w:line="260" w:lineRule="exact"/>
        <w:rPr>
          <w:rFonts w:ascii="Arial" w:hAnsi="Arial" w:cs="Arial"/>
          <w:bCs/>
          <w:spacing w:val="10"/>
          <w:sz w:val="20"/>
          <w:szCs w:val="20"/>
        </w:rPr>
      </w:pPr>
    </w:p>
    <w:p w14:paraId="1E00EAF4" w14:textId="77777777" w:rsidR="000713C9" w:rsidRDefault="000713C9" w:rsidP="00164A96">
      <w:pPr>
        <w:tabs>
          <w:tab w:val="left" w:pos="910"/>
        </w:tabs>
        <w:spacing w:line="260" w:lineRule="exact"/>
        <w:rPr>
          <w:rFonts w:ascii="Arial" w:hAnsi="Arial" w:cs="Arial"/>
          <w:bCs/>
          <w:spacing w:val="10"/>
          <w:sz w:val="20"/>
          <w:szCs w:val="20"/>
        </w:rPr>
      </w:pPr>
    </w:p>
    <w:p w14:paraId="2442660A" w14:textId="77777777" w:rsidR="000713C9" w:rsidRDefault="000713C9" w:rsidP="00164A96">
      <w:pPr>
        <w:tabs>
          <w:tab w:val="left" w:pos="910"/>
        </w:tabs>
        <w:spacing w:line="260" w:lineRule="exact"/>
        <w:rPr>
          <w:rFonts w:ascii="Arial" w:hAnsi="Arial" w:cs="Arial"/>
          <w:bCs/>
          <w:spacing w:val="10"/>
          <w:sz w:val="20"/>
          <w:szCs w:val="20"/>
        </w:rPr>
      </w:pPr>
    </w:p>
    <w:p w14:paraId="2251477B" w14:textId="77777777" w:rsidR="000713C9" w:rsidRDefault="000713C9" w:rsidP="00164A96">
      <w:pPr>
        <w:tabs>
          <w:tab w:val="left" w:pos="910"/>
        </w:tabs>
        <w:spacing w:line="260" w:lineRule="exact"/>
        <w:rPr>
          <w:rFonts w:ascii="Arial" w:hAnsi="Arial" w:cs="Arial"/>
          <w:bCs/>
          <w:spacing w:val="10"/>
          <w:sz w:val="20"/>
          <w:szCs w:val="20"/>
        </w:rPr>
      </w:pPr>
      <w:r>
        <w:rPr>
          <w:rFonts w:ascii="Arial" w:hAnsi="Arial" w:cs="Arial"/>
          <w:bCs/>
          <w:noProof/>
          <w:spacing w:val="10"/>
          <w:sz w:val="20"/>
          <w:szCs w:val="20"/>
          <w:lang w:eastAsia="de-DE"/>
        </w:rPr>
        <w:drawing>
          <wp:anchor distT="0" distB="0" distL="114300" distR="114300" simplePos="0" relativeHeight="251659264" behindDoc="1" locked="0" layoutInCell="1" allowOverlap="1">
            <wp:simplePos x="0" y="0"/>
            <wp:positionH relativeFrom="margin">
              <wp:posOffset>31713</wp:posOffset>
            </wp:positionH>
            <wp:positionV relativeFrom="paragraph">
              <wp:posOffset>124332</wp:posOffset>
            </wp:positionV>
            <wp:extent cx="998855" cy="1388110"/>
            <wp:effectExtent l="0" t="0" r="0" b="2540"/>
            <wp:wrapTight wrapText="bothSides">
              <wp:wrapPolygon edited="0">
                <wp:start x="0" y="0"/>
                <wp:lineTo x="0" y="21343"/>
                <wp:lineTo x="21010" y="21343"/>
                <wp:lineTo x="21010"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07.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98855" cy="1388110"/>
                    </a:xfrm>
                    <a:prstGeom prst="rect">
                      <a:avLst/>
                    </a:prstGeom>
                  </pic:spPr>
                </pic:pic>
              </a:graphicData>
            </a:graphic>
            <wp14:sizeRelH relativeFrom="margin">
              <wp14:pctWidth>0</wp14:pctWidth>
            </wp14:sizeRelH>
            <wp14:sizeRelV relativeFrom="margin">
              <wp14:pctHeight>0</wp14:pctHeight>
            </wp14:sizeRelV>
          </wp:anchor>
        </w:drawing>
      </w:r>
    </w:p>
    <w:p w14:paraId="232FF5DA" w14:textId="77777777" w:rsidR="000713C9" w:rsidRDefault="000713C9" w:rsidP="00164A96">
      <w:pPr>
        <w:tabs>
          <w:tab w:val="left" w:pos="910"/>
        </w:tabs>
        <w:spacing w:line="260" w:lineRule="exact"/>
        <w:rPr>
          <w:rFonts w:ascii="Arial" w:hAnsi="Arial" w:cs="Arial"/>
          <w:bCs/>
          <w:spacing w:val="10"/>
          <w:sz w:val="20"/>
          <w:szCs w:val="20"/>
        </w:rPr>
      </w:pPr>
    </w:p>
    <w:p w14:paraId="01F78092" w14:textId="77777777" w:rsidR="000713C9" w:rsidRDefault="000713C9" w:rsidP="00164A96">
      <w:pPr>
        <w:tabs>
          <w:tab w:val="left" w:pos="910"/>
        </w:tabs>
        <w:spacing w:line="260" w:lineRule="exact"/>
        <w:rPr>
          <w:rFonts w:ascii="Arial" w:hAnsi="Arial" w:cs="Arial"/>
          <w:bCs/>
          <w:spacing w:val="10"/>
          <w:sz w:val="20"/>
          <w:szCs w:val="20"/>
        </w:rPr>
      </w:pPr>
    </w:p>
    <w:p w14:paraId="0F0C0263" w14:textId="77777777" w:rsidR="000713C9" w:rsidRDefault="000713C9" w:rsidP="00164A96">
      <w:pPr>
        <w:tabs>
          <w:tab w:val="left" w:pos="910"/>
        </w:tabs>
        <w:spacing w:line="260" w:lineRule="exact"/>
        <w:rPr>
          <w:rFonts w:ascii="Arial" w:hAnsi="Arial" w:cs="Arial"/>
          <w:bCs/>
          <w:spacing w:val="10"/>
          <w:sz w:val="20"/>
          <w:szCs w:val="20"/>
        </w:rPr>
      </w:pPr>
    </w:p>
    <w:p w14:paraId="5AC43CEC" w14:textId="77777777" w:rsidR="000713C9" w:rsidRDefault="000713C9" w:rsidP="00164A96">
      <w:pPr>
        <w:tabs>
          <w:tab w:val="left" w:pos="910"/>
        </w:tabs>
        <w:spacing w:line="260" w:lineRule="exact"/>
        <w:rPr>
          <w:rFonts w:ascii="Arial" w:hAnsi="Arial" w:cs="Arial"/>
          <w:bCs/>
          <w:spacing w:val="10"/>
          <w:sz w:val="20"/>
          <w:szCs w:val="20"/>
        </w:rPr>
      </w:pPr>
    </w:p>
    <w:p w14:paraId="356219FA" w14:textId="77777777" w:rsidR="000713C9" w:rsidRDefault="000713C9" w:rsidP="00164A96">
      <w:pPr>
        <w:tabs>
          <w:tab w:val="left" w:pos="910"/>
        </w:tabs>
        <w:spacing w:line="260" w:lineRule="exact"/>
        <w:rPr>
          <w:rFonts w:ascii="Arial" w:hAnsi="Arial" w:cs="Arial"/>
          <w:bCs/>
          <w:spacing w:val="10"/>
          <w:sz w:val="20"/>
          <w:szCs w:val="20"/>
        </w:rPr>
      </w:pPr>
    </w:p>
    <w:p w14:paraId="0F8B6969" w14:textId="77777777" w:rsidR="000713C9" w:rsidRDefault="000713C9" w:rsidP="00164A96">
      <w:pPr>
        <w:tabs>
          <w:tab w:val="left" w:pos="910"/>
        </w:tabs>
        <w:spacing w:line="260" w:lineRule="exact"/>
        <w:rPr>
          <w:rFonts w:ascii="Arial" w:hAnsi="Arial" w:cs="Arial"/>
          <w:bCs/>
          <w:spacing w:val="10"/>
          <w:sz w:val="20"/>
          <w:szCs w:val="20"/>
        </w:rPr>
      </w:pPr>
    </w:p>
    <w:p w14:paraId="72578F99" w14:textId="77777777" w:rsidR="000713C9" w:rsidRDefault="000713C9" w:rsidP="00164A96">
      <w:pPr>
        <w:tabs>
          <w:tab w:val="left" w:pos="910"/>
        </w:tabs>
        <w:spacing w:line="260" w:lineRule="exact"/>
        <w:rPr>
          <w:rFonts w:ascii="Arial" w:hAnsi="Arial" w:cs="Arial"/>
          <w:bCs/>
          <w:spacing w:val="10"/>
          <w:sz w:val="20"/>
          <w:szCs w:val="20"/>
        </w:rPr>
      </w:pPr>
    </w:p>
    <w:p w14:paraId="242CD21A" w14:textId="77777777" w:rsidR="000713C9" w:rsidRDefault="000713C9" w:rsidP="00164A96">
      <w:pPr>
        <w:tabs>
          <w:tab w:val="left" w:pos="910"/>
        </w:tabs>
        <w:spacing w:line="260" w:lineRule="exact"/>
        <w:rPr>
          <w:rFonts w:ascii="Arial" w:hAnsi="Arial" w:cs="Arial"/>
          <w:bCs/>
          <w:spacing w:val="10"/>
          <w:sz w:val="20"/>
          <w:szCs w:val="20"/>
        </w:rPr>
      </w:pPr>
    </w:p>
    <w:p w14:paraId="6684EA1D" w14:textId="77777777" w:rsidR="000713C9" w:rsidRDefault="000713C9" w:rsidP="00164A96">
      <w:pPr>
        <w:tabs>
          <w:tab w:val="left" w:pos="910"/>
        </w:tabs>
        <w:spacing w:line="260" w:lineRule="exact"/>
        <w:rPr>
          <w:rFonts w:ascii="Arial" w:hAnsi="Arial" w:cs="Arial"/>
          <w:bCs/>
          <w:spacing w:val="10"/>
          <w:sz w:val="20"/>
          <w:szCs w:val="20"/>
        </w:rPr>
      </w:pPr>
    </w:p>
    <w:p w14:paraId="14163CFE" w14:textId="77777777" w:rsidR="000713C9" w:rsidRDefault="000713C9" w:rsidP="00164A96">
      <w:pPr>
        <w:tabs>
          <w:tab w:val="left" w:pos="910"/>
        </w:tabs>
        <w:spacing w:line="260" w:lineRule="exact"/>
        <w:rPr>
          <w:rFonts w:ascii="Arial" w:hAnsi="Arial" w:cs="Arial"/>
          <w:bCs/>
          <w:spacing w:val="10"/>
          <w:sz w:val="20"/>
          <w:szCs w:val="20"/>
        </w:rPr>
      </w:pPr>
      <w:r>
        <w:rPr>
          <w:rFonts w:ascii="Arial" w:hAnsi="Arial" w:cs="Arial"/>
          <w:bCs/>
          <w:spacing w:val="10"/>
          <w:sz w:val="20"/>
          <w:szCs w:val="20"/>
        </w:rPr>
        <w:t xml:space="preserve">2 Gemälde </w:t>
      </w:r>
      <w:r w:rsidR="000B0F6D">
        <w:rPr>
          <w:rFonts w:ascii="Arial" w:hAnsi="Arial" w:cs="Arial"/>
          <w:bCs/>
          <w:spacing w:val="10"/>
          <w:sz w:val="20"/>
          <w:szCs w:val="20"/>
        </w:rPr>
        <w:t xml:space="preserve">(„Essen“ und ein Selbstportrait) </w:t>
      </w:r>
      <w:r>
        <w:rPr>
          <w:rFonts w:ascii="Arial" w:hAnsi="Arial" w:cs="Arial"/>
          <w:bCs/>
          <w:spacing w:val="10"/>
          <w:sz w:val="20"/>
          <w:szCs w:val="20"/>
        </w:rPr>
        <w:t>aus der Ausstellung „Damokles“ von Udo</w:t>
      </w:r>
      <w:r w:rsidR="00154A50">
        <w:rPr>
          <w:rFonts w:ascii="Arial" w:hAnsi="Arial" w:cs="Arial"/>
          <w:bCs/>
          <w:spacing w:val="10"/>
          <w:sz w:val="20"/>
          <w:szCs w:val="20"/>
        </w:rPr>
        <w:t xml:space="preserve"> </w:t>
      </w:r>
      <w:r w:rsidR="00C127B3" w:rsidRPr="00E64621">
        <w:rPr>
          <w:rFonts w:ascii="Arial" w:hAnsi="Arial" w:cs="Arial"/>
          <w:bCs/>
          <w:spacing w:val="10"/>
          <w:sz w:val="20"/>
          <w:szCs w:val="20"/>
        </w:rPr>
        <w:t>Jaeger</w:t>
      </w:r>
      <w:r w:rsidR="00E64621">
        <w:rPr>
          <w:rFonts w:ascii="Arial" w:hAnsi="Arial" w:cs="Arial"/>
          <w:bCs/>
          <w:spacing w:val="10"/>
          <w:sz w:val="20"/>
          <w:szCs w:val="20"/>
        </w:rPr>
        <w:t xml:space="preserve"> </w:t>
      </w:r>
      <w:r w:rsidR="000B0F6D">
        <w:rPr>
          <w:rFonts w:ascii="Arial" w:hAnsi="Arial" w:cs="Arial"/>
          <w:bCs/>
          <w:spacing w:val="10"/>
          <w:sz w:val="20"/>
          <w:szCs w:val="20"/>
        </w:rPr>
        <w:t>a</w:t>
      </w:r>
      <w:ins w:id="3" w:author="Sicka, Nicole" w:date="2019-03-26T13:38:00Z">
        <w:r w:rsidR="00443DB4">
          <w:rPr>
            <w:rFonts w:ascii="Arial" w:hAnsi="Arial" w:cs="Arial"/>
            <w:bCs/>
            <w:spacing w:val="10"/>
            <w:sz w:val="20"/>
            <w:szCs w:val="20"/>
          </w:rPr>
          <w:t>b</w:t>
        </w:r>
      </w:ins>
      <w:del w:id="4" w:author="Sicka, Nicole" w:date="2019-03-26T13:38:00Z">
        <w:r w:rsidR="000B0F6D" w:rsidDel="00443DB4">
          <w:rPr>
            <w:rFonts w:ascii="Arial" w:hAnsi="Arial" w:cs="Arial"/>
            <w:bCs/>
            <w:spacing w:val="10"/>
            <w:sz w:val="20"/>
            <w:szCs w:val="20"/>
          </w:rPr>
          <w:delText>m</w:delText>
        </w:r>
      </w:del>
      <w:r w:rsidR="000B0F6D">
        <w:rPr>
          <w:rFonts w:ascii="Arial" w:hAnsi="Arial" w:cs="Arial"/>
          <w:bCs/>
          <w:spacing w:val="10"/>
          <w:sz w:val="20"/>
          <w:szCs w:val="20"/>
        </w:rPr>
        <w:t xml:space="preserve"> 12. April 2019 </w:t>
      </w:r>
      <w:r w:rsidR="00E64621">
        <w:rPr>
          <w:rFonts w:ascii="Arial" w:hAnsi="Arial" w:cs="Arial"/>
          <w:bCs/>
          <w:spacing w:val="10"/>
          <w:sz w:val="20"/>
          <w:szCs w:val="20"/>
        </w:rPr>
        <w:t>bei der WITTENSTEIN SE</w:t>
      </w:r>
    </w:p>
    <w:p w14:paraId="342EA9AD" w14:textId="77777777" w:rsidR="000713C9" w:rsidRPr="000713C9" w:rsidRDefault="000713C9" w:rsidP="00164A96">
      <w:pPr>
        <w:tabs>
          <w:tab w:val="left" w:pos="910"/>
        </w:tabs>
        <w:spacing w:line="260" w:lineRule="exact"/>
        <w:rPr>
          <w:rFonts w:ascii="Arial" w:hAnsi="Arial" w:cs="Arial"/>
          <w:bCs/>
          <w:spacing w:val="10"/>
          <w:sz w:val="20"/>
          <w:szCs w:val="20"/>
        </w:rPr>
      </w:pPr>
    </w:p>
    <w:p w14:paraId="7D301DAC" w14:textId="77777777" w:rsidR="00164A96" w:rsidRPr="00F65A84" w:rsidRDefault="00164A96" w:rsidP="00164A96">
      <w:pPr>
        <w:pStyle w:val="Flietext"/>
        <w:rPr>
          <w:sz w:val="18"/>
        </w:rPr>
      </w:pPr>
      <w:r w:rsidRPr="00F65A84">
        <w:rPr>
          <w:sz w:val="18"/>
          <w:szCs w:val="18"/>
        </w:rPr>
        <w:t>Text- und Bildmaterial in printfähiger Qualität finden Sie unter presse.wittenstein.de</w:t>
      </w:r>
    </w:p>
    <w:p w14:paraId="39EF48CB" w14:textId="77777777" w:rsidR="00164A96" w:rsidRPr="00F65A84" w:rsidRDefault="00164A96" w:rsidP="00164A96">
      <w:pPr>
        <w:pStyle w:val="Flietext"/>
        <w:rPr>
          <w:i/>
          <w:sz w:val="18"/>
        </w:rPr>
      </w:pPr>
    </w:p>
    <w:p w14:paraId="2BC87095" w14:textId="77777777" w:rsidR="00EF51E2" w:rsidRDefault="00EF51E2" w:rsidP="00164A96">
      <w:pPr>
        <w:pStyle w:val="Textkrper"/>
        <w:spacing w:line="260" w:lineRule="exact"/>
        <w:jc w:val="left"/>
        <w:rPr>
          <w:rFonts w:cs="Arial"/>
          <w:b/>
          <w:spacing w:val="10"/>
          <w:sz w:val="20"/>
        </w:rPr>
      </w:pPr>
    </w:p>
    <w:p w14:paraId="4393DFFE" w14:textId="77777777" w:rsidR="00164A96" w:rsidRPr="00F65A84" w:rsidRDefault="00164A96" w:rsidP="00164A96">
      <w:pPr>
        <w:pStyle w:val="Textkrper"/>
        <w:spacing w:line="260" w:lineRule="exact"/>
        <w:jc w:val="left"/>
        <w:rPr>
          <w:rFonts w:cs="Arial"/>
          <w:b/>
          <w:spacing w:val="10"/>
          <w:sz w:val="20"/>
        </w:rPr>
      </w:pPr>
      <w:r w:rsidRPr="00F65A84">
        <w:rPr>
          <w:rFonts w:cs="Arial"/>
          <w:b/>
          <w:spacing w:val="10"/>
          <w:sz w:val="20"/>
        </w:rPr>
        <w:t>Zur Aufnahme in den täglichen Veranstaltungskalender:</w:t>
      </w:r>
    </w:p>
    <w:p w14:paraId="1B04E147" w14:textId="77777777" w:rsidR="00164A96" w:rsidRPr="00F65A84" w:rsidRDefault="00164A96" w:rsidP="00164A96">
      <w:pPr>
        <w:spacing w:line="260" w:lineRule="exact"/>
        <w:rPr>
          <w:rFonts w:ascii="Arial" w:hAnsi="Arial" w:cs="Arial"/>
          <w:b/>
          <w:spacing w:val="10"/>
          <w:sz w:val="20"/>
          <w:szCs w:val="20"/>
        </w:rPr>
      </w:pPr>
    </w:p>
    <w:p w14:paraId="254317A4" w14:textId="77777777" w:rsidR="00164A96" w:rsidRDefault="00164A96" w:rsidP="00164A96">
      <w:pPr>
        <w:spacing w:line="260" w:lineRule="exact"/>
        <w:rPr>
          <w:rFonts w:ascii="Arial" w:hAnsi="Arial" w:cs="Arial"/>
          <w:spacing w:val="10"/>
          <w:sz w:val="20"/>
          <w:szCs w:val="20"/>
        </w:rPr>
      </w:pPr>
      <w:r w:rsidRPr="00F65A84">
        <w:rPr>
          <w:rFonts w:ascii="Arial" w:hAnsi="Arial" w:cs="Arial"/>
          <w:b/>
          <w:spacing w:val="10"/>
          <w:sz w:val="20"/>
          <w:szCs w:val="20"/>
        </w:rPr>
        <w:t>Was?</w:t>
      </w:r>
      <w:r w:rsidR="001061C2">
        <w:rPr>
          <w:rFonts w:ascii="Arial" w:hAnsi="Arial" w:cs="Arial"/>
          <w:spacing w:val="10"/>
          <w:sz w:val="20"/>
          <w:szCs w:val="20"/>
        </w:rPr>
        <w:t xml:space="preserve"> 69</w:t>
      </w:r>
      <w:r w:rsidRPr="00F65A84">
        <w:rPr>
          <w:rFonts w:ascii="Arial" w:hAnsi="Arial" w:cs="Arial"/>
          <w:spacing w:val="10"/>
          <w:sz w:val="20"/>
          <w:szCs w:val="20"/>
        </w:rPr>
        <w:t>. WITTENSTEIN-Vernissage “</w:t>
      </w:r>
      <w:r w:rsidR="001061C2">
        <w:rPr>
          <w:rFonts w:ascii="Arial" w:hAnsi="Arial" w:cs="Arial"/>
          <w:spacing w:val="10"/>
          <w:sz w:val="20"/>
          <w:szCs w:val="20"/>
        </w:rPr>
        <w:t>Damokles</w:t>
      </w:r>
      <w:r w:rsidR="00EF51E2">
        <w:rPr>
          <w:rFonts w:ascii="Arial" w:hAnsi="Arial" w:cs="Arial"/>
          <w:spacing w:val="10"/>
          <w:sz w:val="20"/>
          <w:szCs w:val="20"/>
        </w:rPr>
        <w:t>“</w:t>
      </w:r>
      <w:r w:rsidR="001061C2">
        <w:rPr>
          <w:rFonts w:ascii="Arial" w:hAnsi="Arial" w:cs="Arial"/>
          <w:spacing w:val="10"/>
          <w:sz w:val="20"/>
          <w:szCs w:val="20"/>
        </w:rPr>
        <w:t xml:space="preserve"> von Udo Jäger</w:t>
      </w:r>
    </w:p>
    <w:p w14:paraId="19EEC6EC" w14:textId="77777777" w:rsidR="00F65A84" w:rsidRPr="00F65A84" w:rsidRDefault="00F65A84" w:rsidP="00164A96">
      <w:pPr>
        <w:spacing w:line="260" w:lineRule="exact"/>
        <w:rPr>
          <w:rFonts w:ascii="Arial" w:hAnsi="Arial" w:cs="Arial"/>
          <w:spacing w:val="10"/>
          <w:sz w:val="20"/>
          <w:szCs w:val="20"/>
        </w:rPr>
      </w:pPr>
    </w:p>
    <w:p w14:paraId="78520520" w14:textId="77777777" w:rsidR="00164A96" w:rsidRPr="00F65A84" w:rsidRDefault="00164A96" w:rsidP="00164A96">
      <w:pPr>
        <w:spacing w:line="260" w:lineRule="exact"/>
        <w:rPr>
          <w:rFonts w:ascii="Arial" w:hAnsi="Arial" w:cs="Arial"/>
          <w:spacing w:val="10"/>
          <w:sz w:val="20"/>
          <w:szCs w:val="20"/>
        </w:rPr>
      </w:pPr>
      <w:r w:rsidRPr="00F65A84">
        <w:rPr>
          <w:rFonts w:ascii="Arial" w:hAnsi="Arial" w:cs="Arial"/>
          <w:b/>
          <w:spacing w:val="10"/>
          <w:sz w:val="20"/>
          <w:szCs w:val="20"/>
        </w:rPr>
        <w:t>Wo?</w:t>
      </w:r>
      <w:r w:rsidRPr="00F65A84">
        <w:rPr>
          <w:rFonts w:ascii="Arial" w:hAnsi="Arial" w:cs="Arial"/>
          <w:spacing w:val="10"/>
          <w:sz w:val="20"/>
          <w:szCs w:val="20"/>
        </w:rPr>
        <w:t xml:space="preserve"> </w:t>
      </w:r>
      <w:r w:rsidR="00F65A84">
        <w:rPr>
          <w:rFonts w:ascii="Arial" w:hAnsi="Arial" w:cs="Arial"/>
          <w:spacing w:val="10"/>
          <w:sz w:val="20"/>
          <w:szCs w:val="20"/>
        </w:rPr>
        <w:t xml:space="preserve"> </w:t>
      </w:r>
      <w:r w:rsidRPr="00F65A84">
        <w:rPr>
          <w:rFonts w:ascii="Arial" w:hAnsi="Arial" w:cs="Arial"/>
          <w:spacing w:val="10"/>
          <w:sz w:val="20"/>
          <w:szCs w:val="20"/>
        </w:rPr>
        <w:t xml:space="preserve">Atrium der WITTENSTEIN SE, 97999 Igersheim-Harthausen, </w:t>
      </w:r>
      <w:r w:rsidRPr="00F65A84">
        <w:rPr>
          <w:rFonts w:ascii="Arial" w:hAnsi="Arial" w:cs="Arial"/>
          <w:spacing w:val="10"/>
          <w:sz w:val="20"/>
          <w:szCs w:val="20"/>
        </w:rPr>
        <w:br/>
        <w:t xml:space="preserve">       </w:t>
      </w:r>
      <w:r w:rsidR="00F65A84">
        <w:rPr>
          <w:rFonts w:ascii="Arial" w:hAnsi="Arial" w:cs="Arial"/>
          <w:spacing w:val="10"/>
          <w:sz w:val="20"/>
          <w:szCs w:val="20"/>
        </w:rPr>
        <w:t xml:space="preserve"> </w:t>
      </w:r>
      <w:r w:rsidRPr="00F65A84">
        <w:rPr>
          <w:rFonts w:ascii="Arial" w:hAnsi="Arial" w:cs="Arial"/>
          <w:spacing w:val="10"/>
          <w:sz w:val="20"/>
          <w:szCs w:val="20"/>
        </w:rPr>
        <w:t xml:space="preserve"> Walter-Wittenstein-Straße 1</w:t>
      </w:r>
    </w:p>
    <w:p w14:paraId="7D9BA212" w14:textId="77777777" w:rsidR="00164A96" w:rsidRPr="00F65A84" w:rsidRDefault="00164A96" w:rsidP="00164A96">
      <w:pPr>
        <w:spacing w:line="260" w:lineRule="exact"/>
        <w:rPr>
          <w:rFonts w:ascii="Arial" w:hAnsi="Arial" w:cs="Arial"/>
          <w:b/>
          <w:spacing w:val="10"/>
          <w:sz w:val="20"/>
          <w:szCs w:val="20"/>
        </w:rPr>
      </w:pPr>
    </w:p>
    <w:p w14:paraId="56A579B5" w14:textId="77777777" w:rsidR="00164A96" w:rsidRPr="00F65A84" w:rsidRDefault="00164A96" w:rsidP="00164A96">
      <w:pPr>
        <w:spacing w:line="260" w:lineRule="exact"/>
        <w:rPr>
          <w:rFonts w:ascii="Arial" w:hAnsi="Arial" w:cs="Arial"/>
          <w:spacing w:val="10"/>
          <w:sz w:val="20"/>
          <w:szCs w:val="20"/>
        </w:rPr>
      </w:pPr>
      <w:r w:rsidRPr="00F65A84">
        <w:rPr>
          <w:rFonts w:ascii="Arial" w:hAnsi="Arial" w:cs="Arial"/>
          <w:b/>
          <w:spacing w:val="10"/>
          <w:sz w:val="20"/>
          <w:szCs w:val="20"/>
        </w:rPr>
        <w:t>Wann?</w:t>
      </w:r>
      <w:r w:rsidRPr="00F65A84">
        <w:rPr>
          <w:rFonts w:ascii="Arial" w:hAnsi="Arial" w:cs="Arial"/>
          <w:spacing w:val="10"/>
          <w:sz w:val="20"/>
          <w:szCs w:val="20"/>
        </w:rPr>
        <w:t xml:space="preserve"> </w:t>
      </w:r>
      <w:r w:rsidR="001061C2">
        <w:rPr>
          <w:rFonts w:ascii="Arial" w:hAnsi="Arial" w:cs="Arial"/>
          <w:spacing w:val="10"/>
          <w:sz w:val="20"/>
          <w:szCs w:val="20"/>
        </w:rPr>
        <w:t>Freitag, 12. April 2019</w:t>
      </w:r>
      <w:r w:rsidRPr="00F65A84">
        <w:rPr>
          <w:rFonts w:ascii="Arial" w:hAnsi="Arial" w:cs="Arial"/>
          <w:spacing w:val="10"/>
          <w:sz w:val="20"/>
          <w:szCs w:val="20"/>
        </w:rPr>
        <w:t xml:space="preserve">, 19.00 Uhr </w:t>
      </w:r>
    </w:p>
    <w:p w14:paraId="253B079F" w14:textId="77777777" w:rsidR="00164A96" w:rsidRPr="00F65A84" w:rsidRDefault="00164A96" w:rsidP="00164A96">
      <w:pPr>
        <w:pStyle w:val="Flietext"/>
      </w:pPr>
    </w:p>
    <w:p w14:paraId="64A023B2" w14:textId="77777777" w:rsidR="00EF51E2" w:rsidRDefault="00EF51E2" w:rsidP="00D20BF8">
      <w:pPr>
        <w:pStyle w:val="boilerplate"/>
        <w:rPr>
          <w:b/>
        </w:rPr>
      </w:pPr>
    </w:p>
    <w:p w14:paraId="6E8641B2" w14:textId="77777777" w:rsidR="00D20BF8" w:rsidRPr="005258FF" w:rsidRDefault="00E41FF4" w:rsidP="00D20BF8">
      <w:pPr>
        <w:pStyle w:val="boilerplate"/>
        <w:rPr>
          <w:b/>
        </w:rPr>
      </w:pPr>
      <w:r w:rsidRPr="005258FF">
        <w:rPr>
          <w:b/>
        </w:rPr>
        <w:t>WITTENSTEIN SE</w:t>
      </w:r>
      <w:r w:rsidR="00D20BF8" w:rsidRPr="005258FF">
        <w:rPr>
          <w:b/>
        </w:rPr>
        <w:t xml:space="preserve"> – eins sein mit der Zukunft</w:t>
      </w:r>
    </w:p>
    <w:p w14:paraId="2F93484B" w14:textId="77777777" w:rsidR="001061C2" w:rsidRPr="00154A50" w:rsidRDefault="001E5A70" w:rsidP="006402A3">
      <w:pPr>
        <w:pStyle w:val="boilerplate"/>
      </w:pPr>
      <w:r w:rsidRPr="005258FF">
        <w:t xml:space="preserve">Mit weltweit </w:t>
      </w:r>
      <w:r w:rsidRPr="00FB3C96">
        <w:t xml:space="preserve">rund 2.600 </w:t>
      </w:r>
      <w:r w:rsidRPr="005258FF">
        <w:t>Mitarbeitern und einem Umsatz</w:t>
      </w:r>
      <w:r>
        <w:t xml:space="preserve"> von</w:t>
      </w:r>
      <w:r w:rsidRPr="005258FF">
        <w:t xml:space="preserve"> </w:t>
      </w:r>
      <w:r w:rsidRPr="008036DB">
        <w:t>3</w:t>
      </w:r>
      <w:r>
        <w:t>85</w:t>
      </w:r>
      <w:r w:rsidRPr="008036DB">
        <w:t xml:space="preserve"> Mio. €</w:t>
      </w:r>
      <w:r>
        <w:t xml:space="preserve"> </w:t>
      </w:r>
      <w:r w:rsidRPr="008036DB">
        <w:t xml:space="preserve">im </w:t>
      </w:r>
      <w:r>
        <w:t xml:space="preserve">Geschäftsjahr 2017/18 </w:t>
      </w:r>
      <w:r w:rsidRPr="005258FF">
        <w:t xml:space="preserve">steht die WITTENSTEIN SE national und international für Innovation, Präzision und Exzellenz in der Welt der mechatronischen Antriebstechnik. Die Unternehmensgruppe umfasst </w:t>
      </w:r>
      <w:r>
        <w:t>sechs</w:t>
      </w:r>
      <w:r w:rsidRPr="005258FF">
        <w:t xml:space="preserve"> innovative Geschäftsfelder mit jeweils eigenen Tochtergesellschaften: Servogetriebe, Servoantriebssysteme, Medizintechnik, Miniatur-Servoeinheiten, innovative Verzahnungstechnologie, rotative und lineare Aktuatorsysteme, Nanotechnologie sowie Elektronik- und Softwarekomponenten für die Antriebstechnik. Darüber hinaus ist die WITTENSTEIN SE (</w:t>
      </w:r>
      <w:hyperlink r:id="rId13" w:history="1">
        <w:r w:rsidRPr="005258FF">
          <w:rPr>
            <w:rStyle w:val="Hyperlink"/>
            <w:color w:val="auto"/>
            <w:u w:val="none"/>
          </w:rPr>
          <w:t>www.wittenstein.de</w:t>
        </w:r>
      </w:hyperlink>
      <w:r w:rsidRPr="005258FF">
        <w:t>) mit rund 60 Tochtergesellschaften und Vertretungen in etwa 40 Ländern in allen wichtigen Technologie- und Absatzmärkten der Welt vertreten.</w:t>
      </w:r>
      <w:r w:rsidRPr="00D20BF8">
        <w:t xml:space="preserve"> </w:t>
      </w:r>
    </w:p>
    <w:sectPr w:rsidR="001061C2" w:rsidRPr="00154A50" w:rsidSect="00EF51E2">
      <w:headerReference w:type="default" r:id="rId14"/>
      <w:footerReference w:type="default" r:id="rId15"/>
      <w:headerReference w:type="first" r:id="rId16"/>
      <w:footerReference w:type="first" r:id="rId17"/>
      <w:pgSz w:w="11906" w:h="16838" w:code="9"/>
      <w:pgMar w:top="3403"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877250" w14:textId="77777777" w:rsidR="00990DB4" w:rsidRDefault="00990DB4" w:rsidP="00551561">
      <w:pPr>
        <w:spacing w:line="240" w:lineRule="auto"/>
      </w:pPr>
      <w:r>
        <w:separator/>
      </w:r>
    </w:p>
  </w:endnote>
  <w:endnote w:type="continuationSeparator" w:id="0">
    <w:p w14:paraId="65391C09" w14:textId="77777777" w:rsidR="00990DB4" w:rsidRDefault="00990DB4"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2"/>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D9049" w14:textId="4B887FBA"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F414B8">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F414B8">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01AE4" w14:textId="27F4967B"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F414B8">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F414B8">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64794A" w14:textId="77777777" w:rsidR="00990DB4" w:rsidRDefault="00990DB4" w:rsidP="00551561">
      <w:pPr>
        <w:spacing w:line="240" w:lineRule="auto"/>
      </w:pPr>
      <w:r>
        <w:separator/>
      </w:r>
    </w:p>
  </w:footnote>
  <w:footnote w:type="continuationSeparator" w:id="0">
    <w:p w14:paraId="238DEB45" w14:textId="77777777" w:rsidR="00990DB4" w:rsidRDefault="00990DB4"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38237"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37075C76"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3072E49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42B8913B"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3DA8617F"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7FB10F89"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46AE0922"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DA13BB0"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14:paraId="4D7B9CB6"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1A37E0CA"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6CB763B9"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52798ED7" w14:textId="77777777" w:rsidR="0093418D" w:rsidRDefault="0093418D" w:rsidP="0093418D">
    <w:pPr>
      <w:pStyle w:val="Kopfzeile"/>
    </w:pPr>
    <w:r>
      <w:rPr>
        <w:noProof/>
        <w:lang w:eastAsia="de-DE"/>
      </w:rPr>
      <mc:AlternateContent>
        <mc:Choice Requires="wpg">
          <w:drawing>
            <wp:anchor distT="0" distB="0" distL="114300" distR="114300" simplePos="0" relativeHeight="251665408" behindDoc="1" locked="1" layoutInCell="0" allowOverlap="0" wp14:anchorId="650CE1AB" wp14:editId="3A3A4233">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1C69B7D5" w14:textId="77777777" w:rsidR="0093418D" w:rsidRDefault="0093418D" w:rsidP="0093418D"/>
  <w:p w14:paraId="1EBE252C" w14:textId="77777777" w:rsidR="0093418D" w:rsidRDefault="0093418D" w:rsidP="0093418D">
    <w:pPr>
      <w:pStyle w:val="Kopfzeile"/>
    </w:pPr>
  </w:p>
  <w:p w14:paraId="7FA4C4B3" w14:textId="77777777" w:rsidR="0093418D" w:rsidRDefault="0093418D" w:rsidP="0093418D"/>
  <w:p w14:paraId="6F1AFE50"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31FB8" w14:textId="77777777" w:rsidR="00B674B2" w:rsidRPr="003801B9" w:rsidRDefault="006402A3"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05. April 2019</w:t>
    </w:r>
  </w:p>
  <w:p w14:paraId="41D49ADA"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14458234"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49A0B2AC"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34F349A6"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45D44FC"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392C7607"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79B8B565"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3E13CF24"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14:paraId="18FE5DD7"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7162B8B3"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7354A2AF" w14:textId="77777777" w:rsidR="00A22558" w:rsidRPr="00296CFB"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 w:hAnsi="Arial" w:cs="Arial"/>
        <w:sz w:val="14"/>
        <w:szCs w:val="14"/>
      </w:rPr>
    </w:pPr>
    <w:r w:rsidRPr="00296CFB">
      <w:rPr>
        <w:rFonts w:ascii="Arial" w:hAnsi="Arial" w:cs="Arial"/>
        <w:sz w:val="14"/>
        <w:szCs w:val="14"/>
      </w:rPr>
      <w:t>Die WITTENSTEIN SE entwickelt kundenspezifische Produkte, Systeme und Lösungen für hochdynamische Bewegung, präziseste Positionierung und intelligente Vernetzung in der mechatronischen Antriebstechnik.</w:t>
    </w:r>
  </w:p>
  <w:p w14:paraId="10F216ED" w14:textId="77777777" w:rsidR="00A22558" w:rsidRPr="00296CFB"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 w:hAnsi="Arial" w:cs="Arial"/>
        <w:sz w:val="14"/>
        <w:szCs w:val="14"/>
      </w:rPr>
    </w:pPr>
  </w:p>
  <w:p w14:paraId="3266459C"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8893E67"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42BA8E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79FB2ADC"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3A839AD"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7B9702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0103488"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8BBE6E7"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B95E6D1"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0C49838"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11057C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B03AF40"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7671B2C"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98A1BD0"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259B03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5C9E38E"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D2B938E"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1BC887AE" w14:textId="77777777" w:rsidR="005756EF" w:rsidRPr="00F078CD" w:rsidRDefault="00BE1A42" w:rsidP="00BE1A42">
    <w:pPr>
      <w:framePr w:w="2598" w:h="417" w:hSpace="142" w:wrap="around" w:vAnchor="page" w:hAnchor="page" w:x="8941" w:y="8715" w:anchorLock="1"/>
      <w:rPr>
        <w:rFonts w:ascii="Arial" w:hAnsi="Arial" w:cs="Arial"/>
      </w:rPr>
    </w:pPr>
    <w:r>
      <w:rPr>
        <w:rFonts w:ascii="Arial" w:hAnsi="Arial" w:cs="Arial"/>
        <w:sz w:val="14"/>
        <w:szCs w:val="14"/>
      </w:rPr>
      <w:t>„</w:t>
    </w:r>
    <w:r w:rsidR="006402A3">
      <w:rPr>
        <w:rFonts w:ascii="Arial" w:hAnsi="Arial" w:cs="Arial"/>
        <w:sz w:val="14"/>
        <w:szCs w:val="14"/>
      </w:rPr>
      <w:t>Essen“ hat Udo Jäger dieses Bild betitelt.</w:t>
    </w:r>
  </w:p>
  <w:p w14:paraId="7709D08F"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4E93008C" w14:textId="77777777" w:rsidR="00551561" w:rsidRDefault="005756EF">
    <w:pPr>
      <w:pStyle w:val="Kopfzeile"/>
    </w:pPr>
    <w:r>
      <w:rPr>
        <w:noProof/>
        <w:lang w:eastAsia="de-DE"/>
      </w:rPr>
      <w:drawing>
        <wp:anchor distT="0" distB="0" distL="114300" distR="114300" simplePos="0" relativeHeight="251659264" behindDoc="0" locked="1" layoutInCell="1" allowOverlap="1" wp14:anchorId="760F05D0" wp14:editId="395EF13A">
          <wp:simplePos x="0" y="0"/>
          <wp:positionH relativeFrom="column">
            <wp:posOffset>4765675</wp:posOffset>
          </wp:positionH>
          <wp:positionV relativeFrom="page">
            <wp:posOffset>4888865</wp:posOffset>
          </wp:positionV>
          <wp:extent cx="1657350" cy="549910"/>
          <wp:effectExtent l="0" t="0" r="0" b="2540"/>
          <wp:wrapTopAndBottom/>
          <wp:docPr id="9"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7350" cy="549910"/>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de-DE"/>
      </w:rPr>
      <mc:AlternateContent>
        <mc:Choice Requires="wpg">
          <w:drawing>
            <wp:anchor distT="0" distB="0" distL="114300" distR="114300" simplePos="0" relativeHeight="251657216" behindDoc="1" locked="1" layoutInCell="0" allowOverlap="0" wp14:anchorId="0A5910DF" wp14:editId="15E8E37A">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239BC137"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14:paraId="7888EBC6"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4"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C6B7912"/>
    <w:multiLevelType w:val="hybridMultilevel"/>
    <w:tmpl w:val="08A27028"/>
    <w:lvl w:ilvl="0" w:tplc="04070005">
      <w:start w:val="1"/>
      <w:numFmt w:val="bullet"/>
      <w:lvlText w:val=""/>
      <w:lvlJc w:val="left"/>
      <w:pPr>
        <w:ind w:left="1145" w:hanging="360"/>
      </w:pPr>
      <w:rPr>
        <w:rFonts w:ascii="Wingdings" w:hAnsi="Wingdings" w:hint="default"/>
      </w:rPr>
    </w:lvl>
    <w:lvl w:ilvl="1" w:tplc="04070003" w:tentative="1">
      <w:start w:val="1"/>
      <w:numFmt w:val="bullet"/>
      <w:lvlText w:val="o"/>
      <w:lvlJc w:val="left"/>
      <w:pPr>
        <w:ind w:left="1865" w:hanging="360"/>
      </w:pPr>
      <w:rPr>
        <w:rFonts w:ascii="Courier New" w:hAnsi="Courier New" w:hint="default"/>
      </w:rPr>
    </w:lvl>
    <w:lvl w:ilvl="2" w:tplc="04070005" w:tentative="1">
      <w:start w:val="1"/>
      <w:numFmt w:val="bullet"/>
      <w:lvlText w:val=""/>
      <w:lvlJc w:val="left"/>
      <w:pPr>
        <w:ind w:left="2585" w:hanging="360"/>
      </w:pPr>
      <w:rPr>
        <w:rFonts w:ascii="Wingdings" w:hAnsi="Wingdings" w:hint="default"/>
      </w:rPr>
    </w:lvl>
    <w:lvl w:ilvl="3" w:tplc="04070001" w:tentative="1">
      <w:start w:val="1"/>
      <w:numFmt w:val="bullet"/>
      <w:lvlText w:val=""/>
      <w:lvlJc w:val="left"/>
      <w:pPr>
        <w:ind w:left="3305" w:hanging="360"/>
      </w:pPr>
      <w:rPr>
        <w:rFonts w:ascii="Symbol" w:hAnsi="Symbol" w:hint="default"/>
      </w:rPr>
    </w:lvl>
    <w:lvl w:ilvl="4" w:tplc="04070003" w:tentative="1">
      <w:start w:val="1"/>
      <w:numFmt w:val="bullet"/>
      <w:lvlText w:val="o"/>
      <w:lvlJc w:val="left"/>
      <w:pPr>
        <w:ind w:left="4025" w:hanging="360"/>
      </w:pPr>
      <w:rPr>
        <w:rFonts w:ascii="Courier New" w:hAnsi="Courier New" w:hint="default"/>
      </w:rPr>
    </w:lvl>
    <w:lvl w:ilvl="5" w:tplc="04070005" w:tentative="1">
      <w:start w:val="1"/>
      <w:numFmt w:val="bullet"/>
      <w:lvlText w:val=""/>
      <w:lvlJc w:val="left"/>
      <w:pPr>
        <w:ind w:left="4745" w:hanging="360"/>
      </w:pPr>
      <w:rPr>
        <w:rFonts w:ascii="Wingdings" w:hAnsi="Wingdings" w:hint="default"/>
      </w:rPr>
    </w:lvl>
    <w:lvl w:ilvl="6" w:tplc="04070001" w:tentative="1">
      <w:start w:val="1"/>
      <w:numFmt w:val="bullet"/>
      <w:lvlText w:val=""/>
      <w:lvlJc w:val="left"/>
      <w:pPr>
        <w:ind w:left="5465" w:hanging="360"/>
      </w:pPr>
      <w:rPr>
        <w:rFonts w:ascii="Symbol" w:hAnsi="Symbol" w:hint="default"/>
      </w:rPr>
    </w:lvl>
    <w:lvl w:ilvl="7" w:tplc="04070003" w:tentative="1">
      <w:start w:val="1"/>
      <w:numFmt w:val="bullet"/>
      <w:lvlText w:val="o"/>
      <w:lvlJc w:val="left"/>
      <w:pPr>
        <w:ind w:left="6185" w:hanging="360"/>
      </w:pPr>
      <w:rPr>
        <w:rFonts w:ascii="Courier New" w:hAnsi="Courier New" w:hint="default"/>
      </w:rPr>
    </w:lvl>
    <w:lvl w:ilvl="8" w:tplc="04070005" w:tentative="1">
      <w:start w:val="1"/>
      <w:numFmt w:val="bullet"/>
      <w:lvlText w:val=""/>
      <w:lvlJc w:val="left"/>
      <w:pPr>
        <w:ind w:left="6905" w:hanging="360"/>
      </w:pPr>
      <w:rPr>
        <w:rFonts w:ascii="Wingdings" w:hAnsi="Wingdings" w:hint="default"/>
      </w:rPr>
    </w:lvl>
  </w:abstractNum>
  <w:abstractNum w:abstractNumId="17"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8"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03646CD"/>
    <w:multiLevelType w:val="multilevel"/>
    <w:tmpl w:val="FBCA3F2A"/>
    <w:numStyleLink w:val="Listenformatvorlage1"/>
  </w:abstractNum>
  <w:abstractNum w:abstractNumId="20"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8"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3"/>
  </w:num>
  <w:num w:numId="2">
    <w:abstractNumId w:val="21"/>
  </w:num>
  <w:num w:numId="3">
    <w:abstractNumId w:val="14"/>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5"/>
  </w:num>
  <w:num w:numId="15">
    <w:abstractNumId w:val="11"/>
  </w:num>
  <w:num w:numId="16">
    <w:abstractNumId w:val="28"/>
  </w:num>
  <w:num w:numId="17">
    <w:abstractNumId w:val="15"/>
  </w:num>
  <w:num w:numId="18">
    <w:abstractNumId w:val="24"/>
  </w:num>
  <w:num w:numId="19">
    <w:abstractNumId w:val="26"/>
  </w:num>
  <w:num w:numId="20">
    <w:abstractNumId w:val="12"/>
  </w:num>
  <w:num w:numId="21">
    <w:abstractNumId w:val="22"/>
  </w:num>
  <w:num w:numId="22">
    <w:abstractNumId w:val="29"/>
  </w:num>
  <w:num w:numId="23">
    <w:abstractNumId w:val="20"/>
  </w:num>
  <w:num w:numId="24">
    <w:abstractNumId w:val="27"/>
  </w:num>
  <w:num w:numId="25">
    <w:abstractNumId w:val="13"/>
  </w:num>
  <w:num w:numId="26">
    <w:abstractNumId w:val="17"/>
  </w:num>
  <w:num w:numId="27">
    <w:abstractNumId w:val="18"/>
  </w:num>
  <w:num w:numId="28">
    <w:abstractNumId w:val="19"/>
  </w:num>
  <w:num w:numId="29">
    <w:abstractNumId w:val="10"/>
  </w:num>
  <w:num w:numId="30">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cka, Nicole">
    <w15:presenceInfo w15:providerId="AD" w15:userId="S-1-5-21-2670099083-3560723032-3034842292-111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revisionView w:markup="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B4"/>
    <w:rsid w:val="000049DB"/>
    <w:rsid w:val="00021079"/>
    <w:rsid w:val="00040699"/>
    <w:rsid w:val="000713C9"/>
    <w:rsid w:val="00077F0A"/>
    <w:rsid w:val="0009490E"/>
    <w:rsid w:val="000B0F6D"/>
    <w:rsid w:val="000E5440"/>
    <w:rsid w:val="0010111B"/>
    <w:rsid w:val="001061C2"/>
    <w:rsid w:val="00154A50"/>
    <w:rsid w:val="00164A96"/>
    <w:rsid w:val="00196D4D"/>
    <w:rsid w:val="001B5B84"/>
    <w:rsid w:val="001C181D"/>
    <w:rsid w:val="001E5A70"/>
    <w:rsid w:val="00207212"/>
    <w:rsid w:val="00216485"/>
    <w:rsid w:val="00224615"/>
    <w:rsid w:val="00296CFB"/>
    <w:rsid w:val="0029717E"/>
    <w:rsid w:val="002E0C95"/>
    <w:rsid w:val="002F40E5"/>
    <w:rsid w:val="00311064"/>
    <w:rsid w:val="00321EB2"/>
    <w:rsid w:val="003801B9"/>
    <w:rsid w:val="003B0DD5"/>
    <w:rsid w:val="003C7547"/>
    <w:rsid w:val="003E25F2"/>
    <w:rsid w:val="003E7534"/>
    <w:rsid w:val="00423092"/>
    <w:rsid w:val="004308A9"/>
    <w:rsid w:val="00443DB4"/>
    <w:rsid w:val="004C429A"/>
    <w:rsid w:val="004D07A3"/>
    <w:rsid w:val="004E00E4"/>
    <w:rsid w:val="004E2A5E"/>
    <w:rsid w:val="00502B7D"/>
    <w:rsid w:val="00515472"/>
    <w:rsid w:val="005258FF"/>
    <w:rsid w:val="0053585A"/>
    <w:rsid w:val="005413B9"/>
    <w:rsid w:val="00551561"/>
    <w:rsid w:val="00566D6D"/>
    <w:rsid w:val="005756EF"/>
    <w:rsid w:val="005B5C49"/>
    <w:rsid w:val="005C09E4"/>
    <w:rsid w:val="005C7F51"/>
    <w:rsid w:val="00631774"/>
    <w:rsid w:val="006402A3"/>
    <w:rsid w:val="006716C1"/>
    <w:rsid w:val="00672959"/>
    <w:rsid w:val="0069402F"/>
    <w:rsid w:val="006D79B9"/>
    <w:rsid w:val="00733B8C"/>
    <w:rsid w:val="0073705F"/>
    <w:rsid w:val="00784580"/>
    <w:rsid w:val="00787015"/>
    <w:rsid w:val="007C6532"/>
    <w:rsid w:val="007D5EE7"/>
    <w:rsid w:val="007E1B3A"/>
    <w:rsid w:val="007F373B"/>
    <w:rsid w:val="00803E65"/>
    <w:rsid w:val="008518F7"/>
    <w:rsid w:val="00877EB9"/>
    <w:rsid w:val="0088602E"/>
    <w:rsid w:val="008B1946"/>
    <w:rsid w:val="008C4827"/>
    <w:rsid w:val="008D220C"/>
    <w:rsid w:val="0093418D"/>
    <w:rsid w:val="00990DB4"/>
    <w:rsid w:val="00995F4C"/>
    <w:rsid w:val="009966D3"/>
    <w:rsid w:val="009B6124"/>
    <w:rsid w:val="00A22558"/>
    <w:rsid w:val="00A3205E"/>
    <w:rsid w:val="00A74EBB"/>
    <w:rsid w:val="00AF69ED"/>
    <w:rsid w:val="00B23BAB"/>
    <w:rsid w:val="00B27296"/>
    <w:rsid w:val="00B674B2"/>
    <w:rsid w:val="00BE1A42"/>
    <w:rsid w:val="00BF5603"/>
    <w:rsid w:val="00C127B3"/>
    <w:rsid w:val="00C3208E"/>
    <w:rsid w:val="00C45C64"/>
    <w:rsid w:val="00C62472"/>
    <w:rsid w:val="00C87CE3"/>
    <w:rsid w:val="00CD0E2F"/>
    <w:rsid w:val="00D20BF8"/>
    <w:rsid w:val="00DB2CEB"/>
    <w:rsid w:val="00DC5E12"/>
    <w:rsid w:val="00DF442F"/>
    <w:rsid w:val="00DF7C12"/>
    <w:rsid w:val="00E25A17"/>
    <w:rsid w:val="00E41FF4"/>
    <w:rsid w:val="00E43C70"/>
    <w:rsid w:val="00E523B1"/>
    <w:rsid w:val="00E6035D"/>
    <w:rsid w:val="00E63DEB"/>
    <w:rsid w:val="00E64621"/>
    <w:rsid w:val="00EA6527"/>
    <w:rsid w:val="00EC0F55"/>
    <w:rsid w:val="00EE24F4"/>
    <w:rsid w:val="00EF1AD8"/>
    <w:rsid w:val="00EF51E2"/>
    <w:rsid w:val="00F007ED"/>
    <w:rsid w:val="00F035A4"/>
    <w:rsid w:val="00F20379"/>
    <w:rsid w:val="00F414B8"/>
    <w:rsid w:val="00F41791"/>
    <w:rsid w:val="00F628B7"/>
    <w:rsid w:val="00F63700"/>
    <w:rsid w:val="00F65A84"/>
    <w:rsid w:val="00F668DC"/>
    <w:rsid w:val="00FA20B6"/>
    <w:rsid w:val="00FA33C1"/>
    <w:rsid w:val="00FD04AF"/>
    <w:rsid w:val="00FD6600"/>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0C84BF14"/>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unhideWhenUsed/>
    <w:rsid w:val="00A22558"/>
    <w:pPr>
      <w:spacing w:after="120" w:line="240" w:lineRule="auto"/>
    </w:pPr>
    <w:rPr>
      <w:rFonts w:ascii="Times New Roman" w:eastAsia="Times New Roman" w:hAnsi="Times New Roman" w:cs="Times New Roman"/>
      <w:sz w:val="24"/>
      <w:szCs w:val="24"/>
      <w:lang w:eastAsia="zh-CN"/>
    </w:rPr>
  </w:style>
  <w:style w:type="paragraph" w:styleId="Textkrper">
    <w:name w:val="Body Text"/>
    <w:basedOn w:val="Standard"/>
    <w:link w:val="TextkrperZchn"/>
    <w:rsid w:val="00164A96"/>
    <w:pPr>
      <w:spacing w:line="360" w:lineRule="auto"/>
      <w:jc w:val="both"/>
    </w:pPr>
    <w:rPr>
      <w:rFonts w:ascii="Arial" w:eastAsia="Times New Roman" w:hAnsi="Arial" w:cs="Times New Roman"/>
      <w:sz w:val="24"/>
      <w:szCs w:val="20"/>
      <w:lang w:eastAsia="de-DE"/>
    </w:rPr>
  </w:style>
  <w:style w:type="character" w:customStyle="1" w:styleId="TextkrperZchn">
    <w:name w:val="Textkörper Zchn"/>
    <w:basedOn w:val="Absatz-Standardschriftart"/>
    <w:link w:val="Textkrper"/>
    <w:rsid w:val="00164A96"/>
    <w:rPr>
      <w:rFonts w:ascii="Arial" w:eastAsia="Times New Roman" w:hAnsi="Arial" w:cs="Times New Roman"/>
      <w:sz w:val="24"/>
      <w:szCs w:val="20"/>
      <w:lang w:eastAsia="de-DE"/>
    </w:rPr>
  </w:style>
  <w:style w:type="paragraph" w:styleId="NurText">
    <w:name w:val="Plain Text"/>
    <w:basedOn w:val="Standard"/>
    <w:link w:val="NurTextZchn"/>
    <w:uiPriority w:val="99"/>
    <w:unhideWhenUsed/>
    <w:rsid w:val="00E523B1"/>
    <w:pPr>
      <w:spacing w:line="240" w:lineRule="auto"/>
    </w:pPr>
    <w:rPr>
      <w:rFonts w:ascii="Arial" w:hAnsi="Arial" w:cs="Arial"/>
      <w:color w:val="000000" w:themeColor="text1"/>
      <w:szCs w:val="21"/>
    </w:rPr>
  </w:style>
  <w:style w:type="character" w:customStyle="1" w:styleId="NurTextZchn">
    <w:name w:val="Nur Text Zchn"/>
    <w:basedOn w:val="Absatz-Standardschriftart"/>
    <w:link w:val="NurText"/>
    <w:uiPriority w:val="99"/>
    <w:rsid w:val="00E523B1"/>
    <w:rPr>
      <w:rFonts w:ascii="Arial" w:hAnsi="Arial" w:cs="Arial"/>
      <w:color w:val="000000" w:themeColor="text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ittenstein.d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30.jpeg"/><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521CF9A1688743AD7ED7E0179658E0" ma:contentTypeVersion="0" ma:contentTypeDescription="Create a new document." ma:contentTypeScope="" ma:versionID="6374723310f1725115f05b9e7fdeb97c">
  <xsd:schema xmlns:xsd="http://www.w3.org/2001/XMLSchema" xmlns:xs="http://www.w3.org/2001/XMLSchema" xmlns:p="http://schemas.microsoft.com/office/2006/metadata/properties" targetNamespace="http://schemas.microsoft.com/office/2006/metadata/properties" ma:root="true" ma:fieldsID="965e4d2c724f795e877cd8ee7b0edc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B55D32-D1F2-4B23-BA63-9753F449FC1A}">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AE998876-5F3C-4184-9E8F-3E81B8363E36}">
  <ds:schemaRefs>
    <ds:schemaRef ds:uri="http://schemas.microsoft.com/sharepoint/v3/contenttype/forms"/>
  </ds:schemaRefs>
</ds:datastoreItem>
</file>

<file path=customXml/itemProps3.xml><?xml version="1.0" encoding="utf-8"?>
<ds:datastoreItem xmlns:ds="http://schemas.openxmlformats.org/officeDocument/2006/customXml" ds:itemID="{FBCA5076-4948-4FD0-9799-131A0E1E18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EE9B595-2CFC-45F9-AD08-155FA2635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496</Words>
  <Characters>3130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Englert, Rosa</cp:lastModifiedBy>
  <cp:revision>13</cp:revision>
  <cp:lastPrinted>2019-04-05T06:06:00Z</cp:lastPrinted>
  <dcterms:created xsi:type="dcterms:W3CDTF">2019-03-25T09:14:00Z</dcterms:created>
  <dcterms:modified xsi:type="dcterms:W3CDTF">2019-04-05T06:07:00Z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0x01010012521CF9A1688743AD7ED7E0179658E0</vt:lpwstr>
  </property>
  <property fmtid="{D5CDD505-2E9C-101B-9397-08002B2CF9AE}" pid="3" name="IsMyDocuments">
    <vt:bool>true</vt:bool>
  </property>
</Properties>
</file>